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CA8B5" w14:textId="77777777" w:rsidR="000C0C3D" w:rsidRPr="006409BA" w:rsidRDefault="000C0C3D" w:rsidP="0056790C">
      <w:pPr>
        <w:jc w:val="center"/>
        <w:rPr>
          <w:b/>
        </w:rPr>
      </w:pPr>
      <w:r w:rsidRPr="006409BA">
        <w:rPr>
          <w:b/>
        </w:rPr>
        <w:t>Anexa 3. Grile de verificare şi evaluare a cererilor de finanţare</w:t>
      </w:r>
    </w:p>
    <w:p w14:paraId="6CC0F441" w14:textId="77777777" w:rsidR="000C0C3D" w:rsidRPr="006409BA" w:rsidRDefault="000C0C3D" w:rsidP="0056790C">
      <w:pPr>
        <w:jc w:val="both"/>
        <w:rPr>
          <w:b/>
        </w:rPr>
      </w:pPr>
    </w:p>
    <w:p w14:paraId="41674CE9" w14:textId="77777777" w:rsidR="00AB7B61" w:rsidRPr="006409BA" w:rsidRDefault="00AB7B61" w:rsidP="0056790C">
      <w:pPr>
        <w:jc w:val="both"/>
        <w:rPr>
          <w:b/>
        </w:rPr>
      </w:pPr>
      <w:r w:rsidRPr="006409BA">
        <w:rPr>
          <w:b/>
        </w:rPr>
        <w:t>Sistemul de notare este: DA/NU/NA</w:t>
      </w:r>
    </w:p>
    <w:p w14:paraId="32FE64AE" w14:textId="77777777" w:rsidR="00AB7B61" w:rsidRPr="006409BA" w:rsidRDefault="00AB7B61" w:rsidP="0056790C">
      <w:pPr>
        <w:jc w:val="both"/>
        <w:rPr>
          <w:b/>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850"/>
        <w:gridCol w:w="850"/>
      </w:tblGrid>
      <w:tr w:rsidR="005263F2" w:rsidRPr="006409BA" w14:paraId="7B821498" w14:textId="77777777" w:rsidTr="00CF7CAF">
        <w:trPr>
          <w:tblHeader/>
          <w:jc w:val="center"/>
        </w:trPr>
        <w:tc>
          <w:tcPr>
            <w:tcW w:w="8173" w:type="dxa"/>
            <w:gridSpan w:val="3"/>
            <w:shd w:val="clear" w:color="auto" w:fill="DEEAF6"/>
          </w:tcPr>
          <w:p w14:paraId="64693F79" w14:textId="77777777" w:rsidR="005263F2" w:rsidRPr="006409BA" w:rsidRDefault="005263F2" w:rsidP="00F16F05">
            <w:pPr>
              <w:jc w:val="center"/>
              <w:rPr>
                <w:b/>
                <w:sz w:val="20"/>
                <w:szCs w:val="20"/>
              </w:rPr>
            </w:pPr>
            <w:r w:rsidRPr="006409BA">
              <w:rPr>
                <w:b/>
                <w:sz w:val="20"/>
                <w:szCs w:val="20"/>
              </w:rPr>
              <w:t>Criteriu</w:t>
            </w:r>
          </w:p>
        </w:tc>
        <w:tc>
          <w:tcPr>
            <w:tcW w:w="1700" w:type="dxa"/>
            <w:gridSpan w:val="2"/>
            <w:shd w:val="clear" w:color="auto" w:fill="DEEAF6"/>
          </w:tcPr>
          <w:p w14:paraId="34B5041D" w14:textId="77777777" w:rsidR="005263F2" w:rsidRPr="006409BA" w:rsidRDefault="005263F2" w:rsidP="00F16F05">
            <w:pPr>
              <w:jc w:val="center"/>
              <w:rPr>
                <w:b/>
                <w:sz w:val="20"/>
                <w:szCs w:val="20"/>
              </w:rPr>
            </w:pPr>
            <w:r w:rsidRPr="006409BA">
              <w:rPr>
                <w:b/>
                <w:sz w:val="20"/>
                <w:szCs w:val="20"/>
              </w:rPr>
              <w:t>Sistem notare</w:t>
            </w:r>
          </w:p>
          <w:p w14:paraId="1F6B8961" w14:textId="77777777" w:rsidR="005263F2" w:rsidRPr="006409BA" w:rsidRDefault="005263F2" w:rsidP="00F16F05">
            <w:pPr>
              <w:jc w:val="center"/>
              <w:rPr>
                <w:b/>
                <w:sz w:val="20"/>
                <w:szCs w:val="20"/>
              </w:rPr>
            </w:pPr>
          </w:p>
        </w:tc>
      </w:tr>
      <w:tr w:rsidR="000C0C3D" w:rsidRPr="006409BA" w14:paraId="61692ADE" w14:textId="77777777" w:rsidTr="00F16F05">
        <w:trPr>
          <w:trHeight w:val="150"/>
          <w:jc w:val="center"/>
        </w:trPr>
        <w:tc>
          <w:tcPr>
            <w:tcW w:w="8173" w:type="dxa"/>
            <w:gridSpan w:val="3"/>
            <w:shd w:val="clear" w:color="auto" w:fill="FBE4D5"/>
          </w:tcPr>
          <w:p w14:paraId="485CFA90" w14:textId="77777777" w:rsidR="000C0C3D" w:rsidRPr="006409BA" w:rsidRDefault="000C0C3D" w:rsidP="00F16F05">
            <w:pPr>
              <w:spacing w:after="120"/>
              <w:ind w:left="-82"/>
              <w:jc w:val="center"/>
              <w:rPr>
                <w:b/>
                <w:sz w:val="20"/>
                <w:szCs w:val="20"/>
              </w:rPr>
            </w:pPr>
            <w:r w:rsidRPr="006409BA">
              <w:rPr>
                <w:b/>
                <w:sz w:val="20"/>
                <w:szCs w:val="20"/>
              </w:rPr>
              <w:t>Verificare administrativă</w:t>
            </w:r>
          </w:p>
        </w:tc>
        <w:tc>
          <w:tcPr>
            <w:tcW w:w="850" w:type="dxa"/>
            <w:shd w:val="clear" w:color="auto" w:fill="FBE4D5"/>
          </w:tcPr>
          <w:p w14:paraId="32053D28" w14:textId="77777777" w:rsidR="000C0C3D" w:rsidRPr="006409BA" w:rsidRDefault="000C0C3D" w:rsidP="00F16F05">
            <w:pPr>
              <w:jc w:val="center"/>
              <w:rPr>
                <w:sz w:val="20"/>
                <w:szCs w:val="20"/>
              </w:rPr>
            </w:pPr>
          </w:p>
        </w:tc>
        <w:tc>
          <w:tcPr>
            <w:tcW w:w="850" w:type="dxa"/>
            <w:shd w:val="clear" w:color="auto" w:fill="FBE4D5"/>
          </w:tcPr>
          <w:p w14:paraId="0E07EF04" w14:textId="77777777" w:rsidR="000C0C3D" w:rsidRPr="006409BA" w:rsidRDefault="000C0C3D" w:rsidP="00F16F05">
            <w:pPr>
              <w:jc w:val="center"/>
              <w:rPr>
                <w:sz w:val="20"/>
                <w:szCs w:val="20"/>
              </w:rPr>
            </w:pPr>
          </w:p>
        </w:tc>
      </w:tr>
      <w:tr w:rsidR="000C0C3D" w:rsidRPr="006409BA" w14:paraId="7F7AF5DF" w14:textId="77777777" w:rsidTr="00F16F05">
        <w:trPr>
          <w:trHeight w:val="150"/>
          <w:jc w:val="center"/>
        </w:trPr>
        <w:tc>
          <w:tcPr>
            <w:tcW w:w="8173" w:type="dxa"/>
            <w:gridSpan w:val="3"/>
          </w:tcPr>
          <w:p w14:paraId="1A9E6C41" w14:textId="77777777" w:rsidR="000C0C3D" w:rsidRPr="00B2471B" w:rsidRDefault="000C0C3D" w:rsidP="00B2471B">
            <w:pPr>
              <w:spacing w:after="120"/>
              <w:ind w:left="-82"/>
              <w:jc w:val="both"/>
              <w:rPr>
                <w:sz w:val="20"/>
                <w:szCs w:val="20"/>
              </w:rPr>
            </w:pPr>
            <w:r w:rsidRPr="006409BA">
              <w:rPr>
                <w:b/>
                <w:sz w:val="20"/>
                <w:szCs w:val="20"/>
              </w:rPr>
              <w:t>Conformarea formală</w:t>
            </w:r>
            <w:r w:rsidRPr="006409BA">
              <w:rPr>
                <w:sz w:val="20"/>
                <w:szCs w:val="20"/>
              </w:rPr>
              <w:t xml:space="preserve"> cu toate cerinţele specifice formulate în ghidul solicitantului:</w:t>
            </w:r>
          </w:p>
        </w:tc>
        <w:tc>
          <w:tcPr>
            <w:tcW w:w="850" w:type="dxa"/>
          </w:tcPr>
          <w:p w14:paraId="4AABB8C7" w14:textId="77777777" w:rsidR="000C0C3D" w:rsidRPr="006409BA" w:rsidRDefault="000C0C3D" w:rsidP="00F16F05">
            <w:pPr>
              <w:jc w:val="center"/>
              <w:rPr>
                <w:sz w:val="20"/>
                <w:szCs w:val="20"/>
              </w:rPr>
            </w:pPr>
          </w:p>
        </w:tc>
        <w:tc>
          <w:tcPr>
            <w:tcW w:w="850" w:type="dxa"/>
          </w:tcPr>
          <w:p w14:paraId="38DC88DA" w14:textId="77777777" w:rsidR="000C0C3D" w:rsidRPr="006409BA" w:rsidRDefault="000C0C3D" w:rsidP="00F16F05">
            <w:pPr>
              <w:jc w:val="center"/>
              <w:rPr>
                <w:sz w:val="20"/>
                <w:szCs w:val="20"/>
              </w:rPr>
            </w:pPr>
          </w:p>
        </w:tc>
      </w:tr>
      <w:tr w:rsidR="002654E0" w:rsidRPr="006409BA" w14:paraId="34D1B797" w14:textId="77777777" w:rsidTr="00F16F05">
        <w:trPr>
          <w:trHeight w:val="286"/>
          <w:jc w:val="center"/>
        </w:trPr>
        <w:tc>
          <w:tcPr>
            <w:tcW w:w="8173" w:type="dxa"/>
            <w:gridSpan w:val="3"/>
          </w:tcPr>
          <w:p w14:paraId="2B3774AF" w14:textId="77777777" w:rsidR="002654E0" w:rsidRPr="006409BA" w:rsidRDefault="002654E0" w:rsidP="00EC3805">
            <w:pPr>
              <w:pStyle w:val="ListParagraph"/>
              <w:numPr>
                <w:ilvl w:val="0"/>
                <w:numId w:val="14"/>
              </w:numPr>
              <w:spacing w:after="120"/>
              <w:jc w:val="both"/>
              <w:rPr>
                <w:b/>
                <w:noProof/>
                <w:sz w:val="20"/>
                <w:lang w:val="ro-RO" w:eastAsia="en-US"/>
              </w:rPr>
            </w:pPr>
            <w:r w:rsidRPr="006409BA">
              <w:rPr>
                <w:noProof/>
                <w:sz w:val="20"/>
                <w:lang w:val="ro-RO" w:eastAsia="en-US"/>
              </w:rPr>
              <w:t>Cererea de finanţare a fost încărcată în MySMIS şi are toate secţiunile completate?</w:t>
            </w:r>
          </w:p>
        </w:tc>
        <w:tc>
          <w:tcPr>
            <w:tcW w:w="850" w:type="dxa"/>
          </w:tcPr>
          <w:p w14:paraId="09841D0B" w14:textId="77777777" w:rsidR="002654E0" w:rsidRPr="006409BA" w:rsidRDefault="002654E0" w:rsidP="00CF7CAF">
            <w:pPr>
              <w:jc w:val="center"/>
              <w:rPr>
                <w:sz w:val="20"/>
                <w:szCs w:val="20"/>
              </w:rPr>
            </w:pPr>
          </w:p>
        </w:tc>
        <w:tc>
          <w:tcPr>
            <w:tcW w:w="850" w:type="dxa"/>
          </w:tcPr>
          <w:p w14:paraId="2C5ADCB4" w14:textId="77777777" w:rsidR="002654E0" w:rsidRPr="006409BA" w:rsidRDefault="002654E0" w:rsidP="00CF7CAF">
            <w:pPr>
              <w:jc w:val="center"/>
              <w:rPr>
                <w:sz w:val="20"/>
                <w:szCs w:val="20"/>
              </w:rPr>
            </w:pPr>
          </w:p>
        </w:tc>
      </w:tr>
      <w:tr w:rsidR="002654E0" w:rsidRPr="006409BA" w14:paraId="0C4F3B1A" w14:textId="77777777" w:rsidTr="00F16F05">
        <w:trPr>
          <w:trHeight w:val="551"/>
          <w:jc w:val="center"/>
        </w:trPr>
        <w:tc>
          <w:tcPr>
            <w:tcW w:w="8173" w:type="dxa"/>
            <w:gridSpan w:val="3"/>
          </w:tcPr>
          <w:p w14:paraId="6C7CD94B" w14:textId="77777777" w:rsidR="002654E0" w:rsidRPr="006409BA" w:rsidRDefault="002654E0" w:rsidP="00EC3805">
            <w:pPr>
              <w:pStyle w:val="ListParagraph"/>
              <w:numPr>
                <w:ilvl w:val="0"/>
                <w:numId w:val="14"/>
              </w:numPr>
              <w:spacing w:after="120"/>
              <w:jc w:val="both"/>
              <w:rPr>
                <w:noProof/>
                <w:sz w:val="20"/>
                <w:lang w:val="ro-RO" w:eastAsia="en-US"/>
              </w:rPr>
            </w:pPr>
            <w:r w:rsidRPr="006409BA">
              <w:rPr>
                <w:noProof/>
                <w:sz w:val="20"/>
                <w:lang w:val="ro-RO" w:eastAsia="en-US"/>
              </w:rPr>
              <w:t>Cererea de finanţare include toate anexele obligatorii, în formatul solicitat prin ghidul solicitantului şi MySMIS?</w:t>
            </w:r>
          </w:p>
        </w:tc>
        <w:tc>
          <w:tcPr>
            <w:tcW w:w="850" w:type="dxa"/>
          </w:tcPr>
          <w:p w14:paraId="0CA9105B" w14:textId="77777777" w:rsidR="002654E0" w:rsidRPr="006409BA" w:rsidRDefault="002654E0" w:rsidP="00CF7CAF">
            <w:pPr>
              <w:jc w:val="center"/>
              <w:rPr>
                <w:sz w:val="20"/>
                <w:szCs w:val="20"/>
              </w:rPr>
            </w:pPr>
          </w:p>
        </w:tc>
        <w:tc>
          <w:tcPr>
            <w:tcW w:w="850" w:type="dxa"/>
          </w:tcPr>
          <w:p w14:paraId="4CE51B25" w14:textId="77777777" w:rsidR="002654E0" w:rsidRPr="006409BA" w:rsidRDefault="002654E0" w:rsidP="00CF7CAF">
            <w:pPr>
              <w:jc w:val="center"/>
              <w:rPr>
                <w:sz w:val="20"/>
                <w:szCs w:val="20"/>
              </w:rPr>
            </w:pPr>
          </w:p>
        </w:tc>
      </w:tr>
      <w:tr w:rsidR="002654E0" w:rsidRPr="006409BA" w14:paraId="5333840F" w14:textId="77777777" w:rsidTr="00F16F05">
        <w:trPr>
          <w:trHeight w:val="645"/>
          <w:jc w:val="center"/>
        </w:trPr>
        <w:tc>
          <w:tcPr>
            <w:tcW w:w="8173" w:type="dxa"/>
            <w:gridSpan w:val="3"/>
          </w:tcPr>
          <w:p w14:paraId="569B140F" w14:textId="77777777" w:rsidR="002654E0" w:rsidRPr="006409BA" w:rsidRDefault="002654E0" w:rsidP="00EC3805">
            <w:pPr>
              <w:numPr>
                <w:ilvl w:val="0"/>
                <w:numId w:val="14"/>
              </w:numPr>
              <w:spacing w:after="120"/>
              <w:jc w:val="both"/>
              <w:rPr>
                <w:sz w:val="20"/>
                <w:szCs w:val="20"/>
              </w:rPr>
            </w:pPr>
            <w:r w:rsidRPr="006409BA">
              <w:rPr>
                <w:sz w:val="20"/>
                <w:szCs w:val="20"/>
              </w:rPr>
              <w:t>Declaraţia de eligibilitate (anexa C1.1) a fost încărcată în MySMIS şi este completată, datată, ştampilată, semnată şi cu numele complet al persoanei semnatare?</w:t>
            </w:r>
          </w:p>
        </w:tc>
        <w:tc>
          <w:tcPr>
            <w:tcW w:w="850" w:type="dxa"/>
          </w:tcPr>
          <w:p w14:paraId="165D6575" w14:textId="77777777" w:rsidR="002654E0" w:rsidRPr="006409BA" w:rsidRDefault="002654E0" w:rsidP="00CF7CAF">
            <w:pPr>
              <w:jc w:val="center"/>
              <w:rPr>
                <w:sz w:val="20"/>
                <w:szCs w:val="20"/>
              </w:rPr>
            </w:pPr>
          </w:p>
        </w:tc>
        <w:tc>
          <w:tcPr>
            <w:tcW w:w="850" w:type="dxa"/>
          </w:tcPr>
          <w:p w14:paraId="180A0376" w14:textId="77777777" w:rsidR="002654E0" w:rsidRPr="006409BA" w:rsidRDefault="002654E0" w:rsidP="00CF7CAF">
            <w:pPr>
              <w:jc w:val="center"/>
              <w:rPr>
                <w:sz w:val="20"/>
                <w:szCs w:val="20"/>
              </w:rPr>
            </w:pPr>
          </w:p>
        </w:tc>
      </w:tr>
      <w:tr w:rsidR="002654E0" w:rsidRPr="006409BA" w14:paraId="0E051550" w14:textId="77777777" w:rsidTr="00F16F05">
        <w:trPr>
          <w:trHeight w:val="645"/>
          <w:jc w:val="center"/>
        </w:trPr>
        <w:tc>
          <w:tcPr>
            <w:tcW w:w="8173" w:type="dxa"/>
            <w:gridSpan w:val="3"/>
          </w:tcPr>
          <w:p w14:paraId="7A5E0425" w14:textId="77777777" w:rsidR="002654E0" w:rsidRPr="006409BA" w:rsidRDefault="002654E0" w:rsidP="00EC3805">
            <w:pPr>
              <w:numPr>
                <w:ilvl w:val="0"/>
                <w:numId w:val="14"/>
              </w:numPr>
              <w:spacing w:after="120"/>
              <w:jc w:val="both"/>
              <w:rPr>
                <w:sz w:val="20"/>
                <w:szCs w:val="20"/>
              </w:rPr>
            </w:pPr>
            <w:r w:rsidRPr="006409BA">
              <w:rPr>
                <w:sz w:val="20"/>
                <w:szCs w:val="20"/>
              </w:rPr>
              <w:t>Declara</w:t>
            </w:r>
            <w:r w:rsidR="00E70126" w:rsidRPr="006409BA">
              <w:rPr>
                <w:sz w:val="20"/>
                <w:szCs w:val="20"/>
              </w:rPr>
              <w:t>ţia de angajament (anexa C1.2</w:t>
            </w:r>
            <w:r w:rsidRPr="006409BA">
              <w:rPr>
                <w:sz w:val="20"/>
                <w:szCs w:val="20"/>
              </w:rPr>
              <w:t xml:space="preserve">) a fost încărcată în MySMIS şi completată, datată, </w:t>
            </w:r>
            <w:r w:rsidRPr="00670452">
              <w:rPr>
                <w:sz w:val="20"/>
                <w:szCs w:val="20"/>
              </w:rPr>
              <w:t>ştampilată, semnată şi</w:t>
            </w:r>
            <w:r w:rsidRPr="006409BA">
              <w:rPr>
                <w:sz w:val="20"/>
                <w:szCs w:val="20"/>
              </w:rPr>
              <w:t xml:space="preserve"> cu numele complet al persoanei semnatare?</w:t>
            </w:r>
          </w:p>
        </w:tc>
        <w:tc>
          <w:tcPr>
            <w:tcW w:w="850" w:type="dxa"/>
          </w:tcPr>
          <w:p w14:paraId="03D1F156" w14:textId="77777777" w:rsidR="002654E0" w:rsidRPr="006409BA" w:rsidRDefault="002654E0" w:rsidP="00CF7CAF">
            <w:pPr>
              <w:jc w:val="center"/>
              <w:rPr>
                <w:sz w:val="20"/>
                <w:szCs w:val="20"/>
              </w:rPr>
            </w:pPr>
          </w:p>
        </w:tc>
        <w:tc>
          <w:tcPr>
            <w:tcW w:w="850" w:type="dxa"/>
          </w:tcPr>
          <w:p w14:paraId="28242751" w14:textId="77777777" w:rsidR="002654E0" w:rsidRPr="006409BA" w:rsidRDefault="002654E0" w:rsidP="00CF7CAF">
            <w:pPr>
              <w:jc w:val="center"/>
              <w:rPr>
                <w:sz w:val="20"/>
                <w:szCs w:val="20"/>
              </w:rPr>
            </w:pPr>
          </w:p>
        </w:tc>
      </w:tr>
      <w:tr w:rsidR="002654E0" w:rsidRPr="006409BA" w14:paraId="2348B1DC" w14:textId="77777777" w:rsidTr="00F16F05">
        <w:trPr>
          <w:trHeight w:val="645"/>
          <w:jc w:val="center"/>
        </w:trPr>
        <w:tc>
          <w:tcPr>
            <w:tcW w:w="8173" w:type="dxa"/>
            <w:gridSpan w:val="3"/>
          </w:tcPr>
          <w:p w14:paraId="740F4B17" w14:textId="77777777" w:rsidR="002654E0" w:rsidRPr="006409BA" w:rsidRDefault="002654E0" w:rsidP="00EC3805">
            <w:pPr>
              <w:numPr>
                <w:ilvl w:val="0"/>
                <w:numId w:val="14"/>
              </w:numPr>
              <w:spacing w:after="120"/>
              <w:jc w:val="both"/>
              <w:rPr>
                <w:sz w:val="20"/>
                <w:szCs w:val="20"/>
              </w:rPr>
            </w:pPr>
            <w:r w:rsidRPr="006409BA">
              <w:rPr>
                <w:sz w:val="20"/>
                <w:szCs w:val="20"/>
              </w:rPr>
              <w:t xml:space="preserve">Dacă solicitantul / partenerul este APM, Declaraţia APM (anexa C1.3) a fost încărcată în MySMIS şi este completată, datată, ştampilată, semnată şi cu numele complet al persoanei semnatare? </w:t>
            </w:r>
          </w:p>
        </w:tc>
        <w:tc>
          <w:tcPr>
            <w:tcW w:w="850" w:type="dxa"/>
          </w:tcPr>
          <w:p w14:paraId="09C0B7EE" w14:textId="77777777" w:rsidR="002654E0" w:rsidRPr="006409BA" w:rsidRDefault="002654E0" w:rsidP="00CF7CAF">
            <w:pPr>
              <w:jc w:val="center"/>
              <w:rPr>
                <w:sz w:val="20"/>
                <w:szCs w:val="20"/>
              </w:rPr>
            </w:pPr>
          </w:p>
        </w:tc>
        <w:tc>
          <w:tcPr>
            <w:tcW w:w="850" w:type="dxa"/>
          </w:tcPr>
          <w:p w14:paraId="415CE1A1" w14:textId="77777777" w:rsidR="002654E0" w:rsidRPr="006409BA" w:rsidRDefault="002654E0" w:rsidP="00CF7CAF">
            <w:pPr>
              <w:jc w:val="center"/>
              <w:rPr>
                <w:sz w:val="20"/>
                <w:szCs w:val="20"/>
              </w:rPr>
            </w:pPr>
          </w:p>
        </w:tc>
      </w:tr>
      <w:tr w:rsidR="002654E0" w:rsidRPr="006409BA" w14:paraId="41175C57" w14:textId="77777777" w:rsidTr="00F16F05">
        <w:trPr>
          <w:trHeight w:val="645"/>
          <w:jc w:val="center"/>
        </w:trPr>
        <w:tc>
          <w:tcPr>
            <w:tcW w:w="8173" w:type="dxa"/>
            <w:gridSpan w:val="3"/>
          </w:tcPr>
          <w:p w14:paraId="36DC0CA1" w14:textId="77777777" w:rsidR="002654E0" w:rsidRPr="006409BA" w:rsidRDefault="002654E0" w:rsidP="00EC3805">
            <w:pPr>
              <w:numPr>
                <w:ilvl w:val="0"/>
                <w:numId w:val="14"/>
              </w:numPr>
              <w:spacing w:after="120"/>
              <w:jc w:val="both"/>
              <w:rPr>
                <w:sz w:val="20"/>
                <w:szCs w:val="20"/>
              </w:rPr>
            </w:pPr>
            <w:r w:rsidRPr="006409BA">
              <w:rPr>
                <w:sz w:val="20"/>
                <w:szCs w:val="20"/>
              </w:rPr>
              <w:t xml:space="preserve">Declaraţia privind eligibilitatea TVA (anexa C1.4), a fost încărcată în MySMIS şi este </w:t>
            </w:r>
            <w:r w:rsidRPr="00DF1B08">
              <w:rPr>
                <w:sz w:val="20"/>
                <w:szCs w:val="20"/>
              </w:rPr>
              <w:t>completată, datată,</w:t>
            </w:r>
            <w:r w:rsidRPr="006409BA">
              <w:rPr>
                <w:sz w:val="20"/>
                <w:szCs w:val="20"/>
              </w:rPr>
              <w:t xml:space="preserve"> ştampilată, semnată şi cu numele complet al persoanei semnatare?</w:t>
            </w:r>
          </w:p>
        </w:tc>
        <w:tc>
          <w:tcPr>
            <w:tcW w:w="850" w:type="dxa"/>
          </w:tcPr>
          <w:p w14:paraId="32DD4FCF" w14:textId="77777777" w:rsidR="002654E0" w:rsidRPr="006409BA" w:rsidRDefault="002654E0" w:rsidP="00CF7CAF">
            <w:pPr>
              <w:jc w:val="center"/>
              <w:rPr>
                <w:sz w:val="20"/>
                <w:szCs w:val="20"/>
              </w:rPr>
            </w:pPr>
          </w:p>
        </w:tc>
        <w:tc>
          <w:tcPr>
            <w:tcW w:w="850" w:type="dxa"/>
          </w:tcPr>
          <w:p w14:paraId="6F4B9170" w14:textId="77777777" w:rsidR="002654E0" w:rsidRPr="006409BA" w:rsidRDefault="002654E0" w:rsidP="00CF7CAF">
            <w:pPr>
              <w:jc w:val="center"/>
              <w:rPr>
                <w:sz w:val="20"/>
                <w:szCs w:val="20"/>
              </w:rPr>
            </w:pPr>
          </w:p>
        </w:tc>
      </w:tr>
      <w:tr w:rsidR="002654E0" w:rsidRPr="006409BA" w14:paraId="75C4096A" w14:textId="77777777" w:rsidTr="00F16F05">
        <w:trPr>
          <w:trHeight w:val="645"/>
          <w:jc w:val="center"/>
        </w:trPr>
        <w:tc>
          <w:tcPr>
            <w:tcW w:w="8173" w:type="dxa"/>
            <w:gridSpan w:val="3"/>
          </w:tcPr>
          <w:p w14:paraId="383E49C0" w14:textId="502544EB" w:rsidR="002654E0" w:rsidRPr="006409BA" w:rsidRDefault="002654E0" w:rsidP="00BE5921">
            <w:pPr>
              <w:pStyle w:val="ListParagraph"/>
              <w:numPr>
                <w:ilvl w:val="0"/>
                <w:numId w:val="14"/>
              </w:numPr>
              <w:spacing w:after="120"/>
              <w:jc w:val="both"/>
              <w:rPr>
                <w:sz w:val="20"/>
                <w:lang w:val="ro-RO"/>
              </w:rPr>
            </w:pPr>
            <w:r w:rsidRPr="006409BA">
              <w:rPr>
                <w:sz w:val="20"/>
                <w:lang w:val="ro-RO"/>
              </w:rPr>
              <w:t>Declaraţiile privind conflictul de interese (anexa C1.5.), au fost încărcate în MySMIS şi sunt completate, datate, semnate şi cu numele complet al persoanei semnatare?</w:t>
            </w:r>
          </w:p>
        </w:tc>
        <w:tc>
          <w:tcPr>
            <w:tcW w:w="850" w:type="dxa"/>
          </w:tcPr>
          <w:p w14:paraId="48A023EA" w14:textId="77777777" w:rsidR="002654E0" w:rsidRPr="006409BA" w:rsidRDefault="002654E0" w:rsidP="00CF7CAF">
            <w:pPr>
              <w:jc w:val="center"/>
              <w:rPr>
                <w:sz w:val="20"/>
                <w:szCs w:val="20"/>
              </w:rPr>
            </w:pPr>
          </w:p>
        </w:tc>
        <w:tc>
          <w:tcPr>
            <w:tcW w:w="850" w:type="dxa"/>
          </w:tcPr>
          <w:p w14:paraId="428EA7B1" w14:textId="77777777" w:rsidR="002654E0" w:rsidRPr="006409BA" w:rsidRDefault="002654E0" w:rsidP="00CF7CAF">
            <w:pPr>
              <w:jc w:val="center"/>
              <w:rPr>
                <w:sz w:val="20"/>
                <w:szCs w:val="20"/>
              </w:rPr>
            </w:pPr>
          </w:p>
        </w:tc>
      </w:tr>
      <w:tr w:rsidR="002654E0" w:rsidRPr="006409BA" w14:paraId="5232D35D" w14:textId="77777777" w:rsidTr="00F16F05">
        <w:trPr>
          <w:trHeight w:val="645"/>
          <w:jc w:val="center"/>
        </w:trPr>
        <w:tc>
          <w:tcPr>
            <w:tcW w:w="8173" w:type="dxa"/>
            <w:gridSpan w:val="3"/>
          </w:tcPr>
          <w:p w14:paraId="7CAA18B9" w14:textId="77777777" w:rsidR="002654E0" w:rsidRPr="006409BA" w:rsidRDefault="002654E0" w:rsidP="00817A50">
            <w:pPr>
              <w:numPr>
                <w:ilvl w:val="0"/>
                <w:numId w:val="14"/>
              </w:numPr>
              <w:spacing w:after="120"/>
              <w:jc w:val="both"/>
              <w:rPr>
                <w:sz w:val="20"/>
                <w:szCs w:val="20"/>
              </w:rPr>
            </w:pPr>
            <w:r w:rsidRPr="006409BA">
              <w:rPr>
                <w:sz w:val="20"/>
                <w:szCs w:val="20"/>
              </w:rPr>
              <w:t>Dacă proiectul este implementat în parteneriat, Formularul Acordului de Parteneriat (anexa C1.6), a fost încărcat în MySMIS şi este completat, datat, ştampilat, semnat şi cu numele complet al persoanelor semnatare?</w:t>
            </w:r>
          </w:p>
        </w:tc>
        <w:tc>
          <w:tcPr>
            <w:tcW w:w="850" w:type="dxa"/>
          </w:tcPr>
          <w:p w14:paraId="24835CBB" w14:textId="77777777" w:rsidR="002654E0" w:rsidRPr="006409BA" w:rsidRDefault="002654E0" w:rsidP="00CF7CAF">
            <w:pPr>
              <w:jc w:val="center"/>
              <w:rPr>
                <w:sz w:val="20"/>
                <w:szCs w:val="20"/>
              </w:rPr>
            </w:pPr>
          </w:p>
        </w:tc>
        <w:tc>
          <w:tcPr>
            <w:tcW w:w="850" w:type="dxa"/>
          </w:tcPr>
          <w:p w14:paraId="5E893E95" w14:textId="77777777" w:rsidR="002654E0" w:rsidRPr="006409BA" w:rsidRDefault="002654E0" w:rsidP="00CF7CAF">
            <w:pPr>
              <w:jc w:val="center"/>
              <w:rPr>
                <w:sz w:val="20"/>
                <w:szCs w:val="20"/>
              </w:rPr>
            </w:pPr>
          </w:p>
        </w:tc>
      </w:tr>
      <w:tr w:rsidR="002654E0" w:rsidRPr="006409BA" w14:paraId="36629AC8" w14:textId="77777777" w:rsidTr="00F16F05">
        <w:trPr>
          <w:trHeight w:val="645"/>
          <w:jc w:val="center"/>
        </w:trPr>
        <w:tc>
          <w:tcPr>
            <w:tcW w:w="8173" w:type="dxa"/>
            <w:gridSpan w:val="3"/>
          </w:tcPr>
          <w:p w14:paraId="02E36C95" w14:textId="77777777" w:rsidR="002654E0" w:rsidRPr="006409BA" w:rsidRDefault="002654E0" w:rsidP="00817A50">
            <w:pPr>
              <w:numPr>
                <w:ilvl w:val="0"/>
                <w:numId w:val="14"/>
              </w:numPr>
              <w:spacing w:after="120"/>
              <w:jc w:val="both"/>
              <w:rPr>
                <w:sz w:val="20"/>
                <w:szCs w:val="20"/>
              </w:rPr>
            </w:pPr>
            <w:r w:rsidRPr="006409BA">
              <w:rPr>
                <w:sz w:val="20"/>
                <w:szCs w:val="20"/>
              </w:rPr>
              <w:t xml:space="preserve">Raportul procedurii de selecţie a partenerilor în cazul parteneriatelor public-privat (Anexa C1.7) a fost anexat ? </w:t>
            </w:r>
          </w:p>
        </w:tc>
        <w:tc>
          <w:tcPr>
            <w:tcW w:w="850" w:type="dxa"/>
          </w:tcPr>
          <w:p w14:paraId="69C942C7" w14:textId="77777777" w:rsidR="002654E0" w:rsidRPr="006409BA" w:rsidRDefault="002654E0" w:rsidP="00CF7CAF">
            <w:pPr>
              <w:jc w:val="center"/>
              <w:rPr>
                <w:sz w:val="20"/>
                <w:szCs w:val="20"/>
              </w:rPr>
            </w:pPr>
          </w:p>
        </w:tc>
        <w:tc>
          <w:tcPr>
            <w:tcW w:w="850" w:type="dxa"/>
          </w:tcPr>
          <w:p w14:paraId="6913C467" w14:textId="77777777" w:rsidR="002654E0" w:rsidRPr="006409BA" w:rsidRDefault="002654E0" w:rsidP="00CF7CAF">
            <w:pPr>
              <w:jc w:val="center"/>
              <w:rPr>
                <w:sz w:val="20"/>
                <w:szCs w:val="20"/>
              </w:rPr>
            </w:pPr>
          </w:p>
        </w:tc>
      </w:tr>
      <w:tr w:rsidR="002654E0" w:rsidRPr="006409BA" w14:paraId="53F076D6" w14:textId="77777777" w:rsidTr="00F16F05">
        <w:trPr>
          <w:trHeight w:val="645"/>
          <w:jc w:val="center"/>
        </w:trPr>
        <w:tc>
          <w:tcPr>
            <w:tcW w:w="8173" w:type="dxa"/>
            <w:gridSpan w:val="3"/>
          </w:tcPr>
          <w:p w14:paraId="7FD8ABB1" w14:textId="77777777" w:rsidR="002654E0" w:rsidRPr="00B06B1E" w:rsidRDefault="002654E0" w:rsidP="00B06B1E">
            <w:pPr>
              <w:pStyle w:val="ListParagraph"/>
              <w:numPr>
                <w:ilvl w:val="0"/>
                <w:numId w:val="14"/>
              </w:numPr>
              <w:spacing w:after="120"/>
              <w:jc w:val="both"/>
              <w:rPr>
                <w:sz w:val="20"/>
              </w:rPr>
            </w:pPr>
            <w:proofErr w:type="spellStart"/>
            <w:r w:rsidRPr="00B06B1E">
              <w:rPr>
                <w:iCs/>
                <w:sz w:val="20"/>
              </w:rPr>
              <w:t>Actul</w:t>
            </w:r>
            <w:proofErr w:type="spellEnd"/>
            <w:r w:rsidRPr="00B06B1E">
              <w:rPr>
                <w:iCs/>
                <w:sz w:val="20"/>
              </w:rPr>
              <w:t xml:space="preserve"> </w:t>
            </w:r>
            <w:proofErr w:type="spellStart"/>
            <w:r w:rsidRPr="00B06B1E">
              <w:rPr>
                <w:iCs/>
                <w:sz w:val="20"/>
              </w:rPr>
              <w:t>constitutiv</w:t>
            </w:r>
            <w:proofErr w:type="spellEnd"/>
            <w:r w:rsidRPr="00B06B1E">
              <w:rPr>
                <w:iCs/>
                <w:sz w:val="20"/>
              </w:rPr>
              <w:t xml:space="preserve">/act </w:t>
            </w:r>
            <w:proofErr w:type="spellStart"/>
            <w:r w:rsidRPr="00B06B1E">
              <w:rPr>
                <w:iCs/>
                <w:sz w:val="20"/>
              </w:rPr>
              <w:t>normativ</w:t>
            </w:r>
            <w:proofErr w:type="spellEnd"/>
            <w:r w:rsidRPr="00B06B1E">
              <w:rPr>
                <w:iCs/>
                <w:sz w:val="20"/>
              </w:rPr>
              <w:t xml:space="preserve"> de </w:t>
            </w:r>
            <w:proofErr w:type="spellStart"/>
            <w:r w:rsidRPr="00B06B1E">
              <w:rPr>
                <w:iCs/>
                <w:sz w:val="20"/>
              </w:rPr>
              <w:t>înfiinţare</w:t>
            </w:r>
            <w:proofErr w:type="spellEnd"/>
            <w:r w:rsidRPr="00B06B1E">
              <w:rPr>
                <w:iCs/>
                <w:sz w:val="20"/>
              </w:rPr>
              <w:t xml:space="preserve"> </w:t>
            </w:r>
            <w:proofErr w:type="spellStart"/>
            <w:r w:rsidRPr="00B06B1E">
              <w:rPr>
                <w:iCs/>
                <w:sz w:val="20"/>
              </w:rPr>
              <w:t>şi</w:t>
            </w:r>
            <w:proofErr w:type="spellEnd"/>
            <w:r w:rsidRPr="00B06B1E">
              <w:rPr>
                <w:iCs/>
                <w:sz w:val="20"/>
              </w:rPr>
              <w:t xml:space="preserve"> </w:t>
            </w:r>
            <w:proofErr w:type="spellStart"/>
            <w:r w:rsidRPr="00B06B1E">
              <w:rPr>
                <w:iCs/>
                <w:sz w:val="20"/>
              </w:rPr>
              <w:t>s</w:t>
            </w:r>
            <w:r w:rsidRPr="00B06B1E">
              <w:rPr>
                <w:sz w:val="20"/>
              </w:rPr>
              <w:t>tatut</w:t>
            </w:r>
            <w:proofErr w:type="spellEnd"/>
            <w:r w:rsidRPr="00B06B1E">
              <w:rPr>
                <w:sz w:val="20"/>
              </w:rPr>
              <w:t>/</w:t>
            </w:r>
            <w:proofErr w:type="spellStart"/>
            <w:r w:rsidRPr="00B06B1E">
              <w:rPr>
                <w:sz w:val="20"/>
              </w:rPr>
              <w:t>hotărârea</w:t>
            </w:r>
            <w:proofErr w:type="spellEnd"/>
            <w:r w:rsidRPr="00B06B1E">
              <w:rPr>
                <w:sz w:val="20"/>
              </w:rPr>
              <w:t xml:space="preserve"> </w:t>
            </w:r>
            <w:proofErr w:type="spellStart"/>
            <w:r w:rsidRPr="00B06B1E">
              <w:rPr>
                <w:sz w:val="20"/>
              </w:rPr>
              <w:t>judecătorească</w:t>
            </w:r>
            <w:proofErr w:type="spellEnd"/>
            <w:r w:rsidRPr="00B06B1E">
              <w:rPr>
                <w:sz w:val="20"/>
              </w:rPr>
              <w:t xml:space="preserve"> de </w:t>
            </w:r>
            <w:proofErr w:type="spellStart"/>
            <w:r w:rsidRPr="00B06B1E">
              <w:rPr>
                <w:sz w:val="20"/>
              </w:rPr>
              <w:t>dobândire</w:t>
            </w:r>
            <w:proofErr w:type="spellEnd"/>
            <w:r w:rsidRPr="00B06B1E">
              <w:rPr>
                <w:sz w:val="20"/>
              </w:rPr>
              <w:t xml:space="preserve"> a </w:t>
            </w:r>
            <w:proofErr w:type="spellStart"/>
            <w:r w:rsidRPr="00B06B1E">
              <w:rPr>
                <w:sz w:val="20"/>
              </w:rPr>
              <w:t>personalităţii</w:t>
            </w:r>
            <w:proofErr w:type="spellEnd"/>
            <w:r w:rsidRPr="00B06B1E">
              <w:rPr>
                <w:sz w:val="20"/>
              </w:rPr>
              <w:t xml:space="preserve"> </w:t>
            </w:r>
            <w:proofErr w:type="spellStart"/>
            <w:r w:rsidRPr="00B06B1E">
              <w:rPr>
                <w:sz w:val="20"/>
              </w:rPr>
              <w:t>juridice</w:t>
            </w:r>
            <w:proofErr w:type="spellEnd"/>
            <w:r w:rsidRPr="00B06B1E">
              <w:rPr>
                <w:sz w:val="20"/>
              </w:rPr>
              <w:t xml:space="preserve">/Extras de la </w:t>
            </w:r>
            <w:proofErr w:type="spellStart"/>
            <w:r w:rsidRPr="00B06B1E">
              <w:rPr>
                <w:sz w:val="20"/>
              </w:rPr>
              <w:t>Registrul</w:t>
            </w:r>
            <w:proofErr w:type="spellEnd"/>
            <w:r w:rsidRPr="00B06B1E">
              <w:rPr>
                <w:sz w:val="20"/>
              </w:rPr>
              <w:t xml:space="preserve"> </w:t>
            </w:r>
            <w:proofErr w:type="spellStart"/>
            <w:r w:rsidRPr="00B06B1E">
              <w:rPr>
                <w:sz w:val="20"/>
              </w:rPr>
              <w:t>Comerţului</w:t>
            </w:r>
            <w:proofErr w:type="spellEnd"/>
            <w:r w:rsidRPr="00B06B1E">
              <w:rPr>
                <w:sz w:val="20"/>
              </w:rPr>
              <w:t>/</w:t>
            </w:r>
            <w:proofErr w:type="spellStart"/>
            <w:r w:rsidRPr="00B06B1E">
              <w:rPr>
                <w:sz w:val="20"/>
              </w:rPr>
              <w:t>Registrul</w:t>
            </w:r>
            <w:proofErr w:type="spellEnd"/>
            <w:r w:rsidRPr="00B06B1E">
              <w:rPr>
                <w:sz w:val="20"/>
              </w:rPr>
              <w:t xml:space="preserve"> </w:t>
            </w:r>
            <w:proofErr w:type="spellStart"/>
            <w:r w:rsidRPr="00B06B1E">
              <w:rPr>
                <w:sz w:val="20"/>
              </w:rPr>
              <w:t>Asociaţiilor</w:t>
            </w:r>
            <w:proofErr w:type="spellEnd"/>
            <w:r w:rsidRPr="00B06B1E">
              <w:rPr>
                <w:sz w:val="20"/>
              </w:rPr>
              <w:t xml:space="preserve"> </w:t>
            </w:r>
            <w:proofErr w:type="spellStart"/>
            <w:r w:rsidRPr="00B06B1E">
              <w:rPr>
                <w:sz w:val="20"/>
              </w:rPr>
              <w:t>şi</w:t>
            </w:r>
            <w:proofErr w:type="spellEnd"/>
            <w:r w:rsidRPr="00B06B1E">
              <w:rPr>
                <w:sz w:val="20"/>
              </w:rPr>
              <w:t xml:space="preserve"> </w:t>
            </w:r>
            <w:proofErr w:type="spellStart"/>
            <w:r w:rsidRPr="00B06B1E">
              <w:rPr>
                <w:sz w:val="20"/>
              </w:rPr>
              <w:t>Fundaţiilor</w:t>
            </w:r>
            <w:proofErr w:type="spellEnd"/>
            <w:r w:rsidRPr="00B06B1E">
              <w:rPr>
                <w:sz w:val="20"/>
              </w:rPr>
              <w:t xml:space="preserve">, </w:t>
            </w:r>
            <w:proofErr w:type="spellStart"/>
            <w:r w:rsidRPr="00B06B1E">
              <w:rPr>
                <w:sz w:val="20"/>
              </w:rPr>
              <w:t>alte</w:t>
            </w:r>
            <w:proofErr w:type="spellEnd"/>
            <w:r w:rsidRPr="00B06B1E">
              <w:rPr>
                <w:sz w:val="20"/>
              </w:rPr>
              <w:t xml:space="preserve"> </w:t>
            </w:r>
            <w:proofErr w:type="spellStart"/>
            <w:r w:rsidRPr="00B06B1E">
              <w:rPr>
                <w:sz w:val="20"/>
              </w:rPr>
              <w:t>documente</w:t>
            </w:r>
            <w:proofErr w:type="spellEnd"/>
            <w:r w:rsidRPr="00B06B1E">
              <w:rPr>
                <w:sz w:val="20"/>
              </w:rPr>
              <w:t xml:space="preserve"> de </w:t>
            </w:r>
            <w:proofErr w:type="spellStart"/>
            <w:r w:rsidRPr="00B06B1E">
              <w:rPr>
                <w:sz w:val="20"/>
              </w:rPr>
              <w:t>înfiinţare</w:t>
            </w:r>
            <w:proofErr w:type="spellEnd"/>
            <w:r w:rsidRPr="00B06B1E">
              <w:rPr>
                <w:sz w:val="20"/>
              </w:rPr>
              <w:t xml:space="preserve"> </w:t>
            </w:r>
            <w:proofErr w:type="spellStart"/>
            <w:r w:rsidRPr="00B06B1E">
              <w:rPr>
                <w:sz w:val="20"/>
              </w:rPr>
              <w:t>relevante</w:t>
            </w:r>
            <w:proofErr w:type="spellEnd"/>
            <w:r w:rsidRPr="00B06B1E">
              <w:rPr>
                <w:sz w:val="20"/>
              </w:rPr>
              <w:t xml:space="preserve">, cu </w:t>
            </w:r>
            <w:proofErr w:type="spellStart"/>
            <w:r w:rsidRPr="00B06B1E">
              <w:rPr>
                <w:sz w:val="20"/>
              </w:rPr>
              <w:t>informaţii</w:t>
            </w:r>
            <w:proofErr w:type="spellEnd"/>
            <w:r w:rsidRPr="00B06B1E">
              <w:rPr>
                <w:sz w:val="20"/>
              </w:rPr>
              <w:t xml:space="preserve"> </w:t>
            </w:r>
            <w:proofErr w:type="spellStart"/>
            <w:r w:rsidRPr="00B06B1E">
              <w:rPr>
                <w:sz w:val="20"/>
              </w:rPr>
              <w:t>despre</w:t>
            </w:r>
            <w:proofErr w:type="spellEnd"/>
            <w:r w:rsidRPr="00B06B1E">
              <w:rPr>
                <w:sz w:val="20"/>
              </w:rPr>
              <w:t xml:space="preserve"> solicitant </w:t>
            </w:r>
            <w:proofErr w:type="spellStart"/>
            <w:r w:rsidRPr="00B06B1E">
              <w:rPr>
                <w:sz w:val="20"/>
              </w:rPr>
              <w:t>şi</w:t>
            </w:r>
            <w:proofErr w:type="spellEnd"/>
            <w:r w:rsidRPr="00B06B1E">
              <w:rPr>
                <w:sz w:val="20"/>
              </w:rPr>
              <w:t xml:space="preserve"> </w:t>
            </w:r>
            <w:proofErr w:type="spellStart"/>
            <w:r w:rsidRPr="00B06B1E">
              <w:rPr>
                <w:sz w:val="20"/>
              </w:rPr>
              <w:t>parteneri</w:t>
            </w:r>
            <w:proofErr w:type="spellEnd"/>
            <w:r w:rsidRPr="00B06B1E">
              <w:rPr>
                <w:iCs/>
                <w:sz w:val="20"/>
              </w:rPr>
              <w:t xml:space="preserve"> (</w:t>
            </w:r>
            <w:proofErr w:type="spellStart"/>
            <w:r w:rsidRPr="00B06B1E">
              <w:rPr>
                <w:iCs/>
                <w:sz w:val="20"/>
              </w:rPr>
              <w:t>Anexa</w:t>
            </w:r>
            <w:proofErr w:type="spellEnd"/>
            <w:r w:rsidRPr="00B06B1E">
              <w:rPr>
                <w:iCs/>
                <w:sz w:val="20"/>
              </w:rPr>
              <w:t xml:space="preserve"> C2.1) a </w:t>
            </w:r>
            <w:proofErr w:type="spellStart"/>
            <w:r w:rsidRPr="00B06B1E">
              <w:rPr>
                <w:iCs/>
                <w:sz w:val="20"/>
              </w:rPr>
              <w:t>fost</w:t>
            </w:r>
            <w:proofErr w:type="spellEnd"/>
            <w:r w:rsidRPr="00B06B1E">
              <w:rPr>
                <w:iCs/>
                <w:sz w:val="20"/>
              </w:rPr>
              <w:t xml:space="preserve"> </w:t>
            </w:r>
            <w:proofErr w:type="spellStart"/>
            <w:r w:rsidRPr="00B06B1E">
              <w:rPr>
                <w:iCs/>
                <w:sz w:val="20"/>
              </w:rPr>
              <w:t>anexat</w:t>
            </w:r>
            <w:proofErr w:type="spellEnd"/>
            <w:r w:rsidRPr="00B06B1E">
              <w:rPr>
                <w:iCs/>
                <w:sz w:val="20"/>
              </w:rPr>
              <w:t>?</w:t>
            </w:r>
          </w:p>
        </w:tc>
        <w:tc>
          <w:tcPr>
            <w:tcW w:w="850" w:type="dxa"/>
          </w:tcPr>
          <w:p w14:paraId="363F989E" w14:textId="77777777" w:rsidR="002654E0" w:rsidRPr="006409BA" w:rsidRDefault="002654E0" w:rsidP="00CF7CAF">
            <w:pPr>
              <w:jc w:val="center"/>
              <w:rPr>
                <w:sz w:val="20"/>
                <w:szCs w:val="20"/>
              </w:rPr>
            </w:pPr>
          </w:p>
        </w:tc>
        <w:tc>
          <w:tcPr>
            <w:tcW w:w="850" w:type="dxa"/>
          </w:tcPr>
          <w:p w14:paraId="40CEADDB" w14:textId="77777777" w:rsidR="002654E0" w:rsidRPr="006409BA" w:rsidRDefault="002654E0" w:rsidP="00CF7CAF">
            <w:pPr>
              <w:jc w:val="center"/>
              <w:rPr>
                <w:sz w:val="20"/>
                <w:szCs w:val="20"/>
              </w:rPr>
            </w:pPr>
          </w:p>
        </w:tc>
      </w:tr>
      <w:tr w:rsidR="002654E0" w:rsidRPr="006409BA" w14:paraId="0CFD2A30" w14:textId="77777777" w:rsidTr="00F16F05">
        <w:trPr>
          <w:trHeight w:val="645"/>
          <w:jc w:val="center"/>
        </w:trPr>
        <w:tc>
          <w:tcPr>
            <w:tcW w:w="8173" w:type="dxa"/>
            <w:gridSpan w:val="3"/>
          </w:tcPr>
          <w:p w14:paraId="4B0BC622" w14:textId="77777777" w:rsidR="002654E0" w:rsidRPr="006409BA" w:rsidRDefault="002654E0" w:rsidP="00B06B1E">
            <w:pPr>
              <w:numPr>
                <w:ilvl w:val="0"/>
                <w:numId w:val="14"/>
              </w:numPr>
              <w:spacing w:after="120"/>
              <w:jc w:val="both"/>
              <w:rPr>
                <w:iCs/>
                <w:sz w:val="20"/>
                <w:szCs w:val="20"/>
              </w:rPr>
            </w:pPr>
            <w:r w:rsidRPr="006409BA">
              <w:rPr>
                <w:iCs/>
                <w:sz w:val="20"/>
                <w:szCs w:val="20"/>
              </w:rPr>
              <w:t xml:space="preserve">Contracte de administrare/convenţii de custodie a ariilor naturale protejate </w:t>
            </w:r>
            <w:r w:rsidRPr="006409BA">
              <w:rPr>
                <w:i/>
                <w:iCs/>
                <w:sz w:val="20"/>
                <w:szCs w:val="20"/>
              </w:rPr>
              <w:t xml:space="preserve">(nu este obligatorie în cazul proiectelor naţionale) ( Anexa </w:t>
            </w:r>
            <w:r w:rsidRPr="006409BA">
              <w:rPr>
                <w:iCs/>
                <w:sz w:val="20"/>
                <w:szCs w:val="20"/>
              </w:rPr>
              <w:t xml:space="preserve"> C2.2) au fost anexate ?</w:t>
            </w:r>
          </w:p>
        </w:tc>
        <w:tc>
          <w:tcPr>
            <w:tcW w:w="850" w:type="dxa"/>
          </w:tcPr>
          <w:p w14:paraId="1DBCF0C1" w14:textId="77777777" w:rsidR="002654E0" w:rsidRPr="006409BA" w:rsidRDefault="002654E0" w:rsidP="00CF7CAF">
            <w:pPr>
              <w:jc w:val="center"/>
              <w:rPr>
                <w:sz w:val="20"/>
                <w:szCs w:val="20"/>
              </w:rPr>
            </w:pPr>
          </w:p>
        </w:tc>
        <w:tc>
          <w:tcPr>
            <w:tcW w:w="850" w:type="dxa"/>
          </w:tcPr>
          <w:p w14:paraId="746CCCE4" w14:textId="77777777" w:rsidR="002654E0" w:rsidRPr="006409BA" w:rsidRDefault="002654E0" w:rsidP="00CF7CAF">
            <w:pPr>
              <w:jc w:val="center"/>
              <w:rPr>
                <w:sz w:val="20"/>
                <w:szCs w:val="20"/>
              </w:rPr>
            </w:pPr>
          </w:p>
        </w:tc>
      </w:tr>
      <w:tr w:rsidR="002654E0" w:rsidRPr="006409BA" w14:paraId="56643F92" w14:textId="77777777" w:rsidTr="00F16F05">
        <w:trPr>
          <w:trHeight w:val="645"/>
          <w:jc w:val="center"/>
        </w:trPr>
        <w:tc>
          <w:tcPr>
            <w:tcW w:w="8173" w:type="dxa"/>
            <w:gridSpan w:val="3"/>
          </w:tcPr>
          <w:p w14:paraId="67482184" w14:textId="5C9F2BB9" w:rsidR="002654E0" w:rsidRPr="006409BA" w:rsidRDefault="002654E0" w:rsidP="00B06B1E">
            <w:pPr>
              <w:numPr>
                <w:ilvl w:val="0"/>
                <w:numId w:val="14"/>
              </w:numPr>
              <w:spacing w:after="120"/>
              <w:jc w:val="both"/>
              <w:rPr>
                <w:iCs/>
                <w:sz w:val="20"/>
                <w:szCs w:val="20"/>
              </w:rPr>
            </w:pPr>
            <w:r w:rsidRPr="006409BA">
              <w:rPr>
                <w:iCs/>
                <w:sz w:val="20"/>
                <w:szCs w:val="20"/>
              </w:rPr>
              <w:t>Adeverinţă emisă de către MM că o arie naturală protejată de interes naţional /sit Natura 2000 pentru care o autoritate de mediu depune proiect, nu are administrator sau custode, (Anexa C2.3) a fost anexată?</w:t>
            </w:r>
          </w:p>
        </w:tc>
        <w:tc>
          <w:tcPr>
            <w:tcW w:w="850" w:type="dxa"/>
          </w:tcPr>
          <w:p w14:paraId="553AB9FD" w14:textId="77777777" w:rsidR="002654E0" w:rsidRPr="006409BA" w:rsidRDefault="002654E0" w:rsidP="00CF7CAF">
            <w:pPr>
              <w:jc w:val="center"/>
              <w:rPr>
                <w:sz w:val="20"/>
                <w:szCs w:val="20"/>
              </w:rPr>
            </w:pPr>
          </w:p>
        </w:tc>
        <w:tc>
          <w:tcPr>
            <w:tcW w:w="850" w:type="dxa"/>
          </w:tcPr>
          <w:p w14:paraId="48FE1479" w14:textId="77777777" w:rsidR="002654E0" w:rsidRPr="006409BA" w:rsidRDefault="002654E0" w:rsidP="00CF7CAF">
            <w:pPr>
              <w:jc w:val="center"/>
              <w:rPr>
                <w:sz w:val="20"/>
                <w:szCs w:val="20"/>
              </w:rPr>
            </w:pPr>
          </w:p>
        </w:tc>
      </w:tr>
      <w:tr w:rsidR="001F039A" w:rsidRPr="006409BA" w14:paraId="6974F236" w14:textId="77777777" w:rsidTr="00F16F05">
        <w:trPr>
          <w:trHeight w:val="645"/>
          <w:jc w:val="center"/>
        </w:trPr>
        <w:tc>
          <w:tcPr>
            <w:tcW w:w="8173" w:type="dxa"/>
            <w:gridSpan w:val="3"/>
          </w:tcPr>
          <w:p w14:paraId="5EE7A72B" w14:textId="77777777" w:rsidR="001F039A" w:rsidRPr="006A2379" w:rsidRDefault="001F039A" w:rsidP="00B06B1E">
            <w:pPr>
              <w:numPr>
                <w:ilvl w:val="0"/>
                <w:numId w:val="14"/>
              </w:numPr>
              <w:spacing w:after="120"/>
              <w:jc w:val="both"/>
              <w:rPr>
                <w:iCs/>
                <w:sz w:val="20"/>
                <w:szCs w:val="20"/>
              </w:rPr>
            </w:pPr>
            <w:r w:rsidRPr="006A2379">
              <w:rPr>
                <w:sz w:val="20"/>
                <w:szCs w:val="20"/>
              </w:rPr>
              <w:t>Actul de împuternicire pentru depunere cerere de finanțare (este obligatoriu doar în cazul împuternicirii/delegării calității de ordonator principal de credite) - Anexa C2.4. a fost anexat?</w:t>
            </w:r>
          </w:p>
        </w:tc>
        <w:tc>
          <w:tcPr>
            <w:tcW w:w="850" w:type="dxa"/>
          </w:tcPr>
          <w:p w14:paraId="7805025F" w14:textId="77777777" w:rsidR="001F039A" w:rsidRPr="006409BA" w:rsidRDefault="001F039A" w:rsidP="00CF7CAF">
            <w:pPr>
              <w:jc w:val="center"/>
              <w:rPr>
                <w:sz w:val="20"/>
                <w:szCs w:val="20"/>
              </w:rPr>
            </w:pPr>
          </w:p>
        </w:tc>
        <w:tc>
          <w:tcPr>
            <w:tcW w:w="850" w:type="dxa"/>
          </w:tcPr>
          <w:p w14:paraId="7338E9F9" w14:textId="77777777" w:rsidR="001F039A" w:rsidRPr="006409BA" w:rsidRDefault="001F039A" w:rsidP="00CF7CAF">
            <w:pPr>
              <w:jc w:val="center"/>
              <w:rPr>
                <w:sz w:val="20"/>
                <w:szCs w:val="20"/>
              </w:rPr>
            </w:pPr>
          </w:p>
        </w:tc>
      </w:tr>
      <w:tr w:rsidR="00FD5298" w:rsidRPr="006409BA" w14:paraId="56503616" w14:textId="77777777" w:rsidTr="00F16F05">
        <w:trPr>
          <w:trHeight w:val="645"/>
          <w:jc w:val="center"/>
        </w:trPr>
        <w:tc>
          <w:tcPr>
            <w:tcW w:w="8173" w:type="dxa"/>
            <w:gridSpan w:val="3"/>
          </w:tcPr>
          <w:p w14:paraId="769A9720" w14:textId="0183F1C8" w:rsidR="00FD5298" w:rsidRPr="006A2379" w:rsidRDefault="00FD5298" w:rsidP="00FD5298">
            <w:pPr>
              <w:numPr>
                <w:ilvl w:val="0"/>
                <w:numId w:val="14"/>
              </w:numPr>
              <w:spacing w:after="120"/>
              <w:jc w:val="both"/>
              <w:rPr>
                <w:sz w:val="20"/>
                <w:szCs w:val="20"/>
              </w:rPr>
            </w:pPr>
            <w:r w:rsidRPr="006A2379">
              <w:rPr>
                <w:sz w:val="20"/>
                <w:szCs w:val="20"/>
              </w:rPr>
              <w:t>Decizia de înfiinţare a UIP a fost atașată (Anexa C2.5)?</w:t>
            </w:r>
          </w:p>
        </w:tc>
        <w:tc>
          <w:tcPr>
            <w:tcW w:w="850" w:type="dxa"/>
          </w:tcPr>
          <w:p w14:paraId="23A49CB7" w14:textId="77777777" w:rsidR="00FD5298" w:rsidRPr="006409BA" w:rsidRDefault="00FD5298" w:rsidP="00CF7CAF">
            <w:pPr>
              <w:jc w:val="center"/>
              <w:rPr>
                <w:sz w:val="20"/>
                <w:szCs w:val="20"/>
              </w:rPr>
            </w:pPr>
          </w:p>
        </w:tc>
        <w:tc>
          <w:tcPr>
            <w:tcW w:w="850" w:type="dxa"/>
          </w:tcPr>
          <w:p w14:paraId="7D1CD625" w14:textId="77777777" w:rsidR="00FD5298" w:rsidRPr="006409BA" w:rsidRDefault="00FD5298" w:rsidP="00CF7CAF">
            <w:pPr>
              <w:jc w:val="center"/>
              <w:rPr>
                <w:sz w:val="20"/>
                <w:szCs w:val="20"/>
              </w:rPr>
            </w:pPr>
          </w:p>
        </w:tc>
      </w:tr>
      <w:tr w:rsidR="002654E0" w:rsidRPr="006409BA" w14:paraId="7BAD79E5" w14:textId="77777777" w:rsidTr="00F16F05">
        <w:trPr>
          <w:trHeight w:val="645"/>
          <w:jc w:val="center"/>
        </w:trPr>
        <w:tc>
          <w:tcPr>
            <w:tcW w:w="8173" w:type="dxa"/>
            <w:gridSpan w:val="3"/>
          </w:tcPr>
          <w:p w14:paraId="467CEC17" w14:textId="557FFD83" w:rsidR="002654E0" w:rsidRPr="006A2379" w:rsidRDefault="002654E0" w:rsidP="00670452">
            <w:pPr>
              <w:numPr>
                <w:ilvl w:val="0"/>
                <w:numId w:val="14"/>
              </w:numPr>
              <w:spacing w:after="120"/>
              <w:jc w:val="both"/>
              <w:rPr>
                <w:sz w:val="20"/>
                <w:szCs w:val="20"/>
              </w:rPr>
            </w:pPr>
            <w:r w:rsidRPr="006A2379">
              <w:rPr>
                <w:sz w:val="20"/>
                <w:szCs w:val="20"/>
              </w:rPr>
              <w:t xml:space="preserve">Actele de reglementare aferente procesului de Evaluare a Impactului asupra Mediului (EIM), inclusiv Raportul de Mediu </w:t>
            </w:r>
            <w:r w:rsidR="00524E10" w:rsidRPr="006A2379">
              <w:rPr>
                <w:sz w:val="20"/>
                <w:szCs w:val="20"/>
              </w:rPr>
              <w:t>– unde este cazul</w:t>
            </w:r>
            <w:r w:rsidR="00670452" w:rsidRPr="006A2379">
              <w:rPr>
                <w:sz w:val="20"/>
                <w:szCs w:val="20"/>
              </w:rPr>
              <w:t>-</w:t>
            </w:r>
            <w:r w:rsidR="00524E10" w:rsidRPr="006A2379">
              <w:rPr>
                <w:sz w:val="20"/>
                <w:szCs w:val="20"/>
              </w:rPr>
              <w:t xml:space="preserve"> </w:t>
            </w:r>
            <w:r w:rsidRPr="006A2379">
              <w:rPr>
                <w:sz w:val="20"/>
                <w:szCs w:val="20"/>
              </w:rPr>
              <w:t>sunt anexate (Anexa C 3.1)?</w:t>
            </w:r>
          </w:p>
        </w:tc>
        <w:tc>
          <w:tcPr>
            <w:tcW w:w="850" w:type="dxa"/>
          </w:tcPr>
          <w:p w14:paraId="417A0C77" w14:textId="77777777" w:rsidR="002654E0" w:rsidRPr="006409BA" w:rsidRDefault="002654E0" w:rsidP="00CF7CAF">
            <w:pPr>
              <w:jc w:val="center"/>
              <w:rPr>
                <w:sz w:val="20"/>
                <w:szCs w:val="20"/>
              </w:rPr>
            </w:pPr>
          </w:p>
        </w:tc>
        <w:tc>
          <w:tcPr>
            <w:tcW w:w="850" w:type="dxa"/>
          </w:tcPr>
          <w:p w14:paraId="023D1078" w14:textId="77777777" w:rsidR="002654E0" w:rsidRPr="006409BA" w:rsidRDefault="002654E0" w:rsidP="00CF7CAF">
            <w:pPr>
              <w:jc w:val="center"/>
              <w:rPr>
                <w:sz w:val="20"/>
                <w:szCs w:val="20"/>
              </w:rPr>
            </w:pPr>
          </w:p>
        </w:tc>
      </w:tr>
      <w:tr w:rsidR="002654E0" w:rsidRPr="006409BA" w14:paraId="77703A83" w14:textId="77777777" w:rsidTr="00F16F05">
        <w:trPr>
          <w:trHeight w:val="645"/>
          <w:jc w:val="center"/>
        </w:trPr>
        <w:tc>
          <w:tcPr>
            <w:tcW w:w="8173" w:type="dxa"/>
            <w:gridSpan w:val="3"/>
          </w:tcPr>
          <w:p w14:paraId="492A5023" w14:textId="77777777" w:rsidR="002654E0" w:rsidRPr="006409BA" w:rsidRDefault="002654E0" w:rsidP="00B06B1E">
            <w:pPr>
              <w:numPr>
                <w:ilvl w:val="0"/>
                <w:numId w:val="14"/>
              </w:numPr>
              <w:spacing w:after="120"/>
              <w:jc w:val="both"/>
              <w:rPr>
                <w:sz w:val="20"/>
                <w:szCs w:val="20"/>
              </w:rPr>
            </w:pPr>
            <w:r w:rsidRPr="006409BA">
              <w:rPr>
                <w:sz w:val="20"/>
                <w:szCs w:val="20"/>
              </w:rPr>
              <w:lastRenderedPageBreak/>
              <w:t>Avizul Consiliului Ştiinţific al parcurilor naţionale/naturale/rezervaţii ale biosferei sau al autorităţii competente în cazul în care aria protejată nu are Consiliu Ştiinţific constituit, după caz, pentru proiectele care prevăd măsuri active de conservare (Anexa  C3.2) a fost anexat ?</w:t>
            </w:r>
          </w:p>
        </w:tc>
        <w:tc>
          <w:tcPr>
            <w:tcW w:w="850" w:type="dxa"/>
          </w:tcPr>
          <w:p w14:paraId="7751288D" w14:textId="77777777" w:rsidR="002654E0" w:rsidRPr="006409BA" w:rsidRDefault="002654E0" w:rsidP="00CF7CAF">
            <w:pPr>
              <w:jc w:val="center"/>
              <w:rPr>
                <w:sz w:val="20"/>
                <w:szCs w:val="20"/>
              </w:rPr>
            </w:pPr>
          </w:p>
        </w:tc>
        <w:tc>
          <w:tcPr>
            <w:tcW w:w="850" w:type="dxa"/>
          </w:tcPr>
          <w:p w14:paraId="7F8DA141" w14:textId="77777777" w:rsidR="002654E0" w:rsidRPr="006409BA" w:rsidRDefault="002654E0" w:rsidP="00CF7CAF">
            <w:pPr>
              <w:jc w:val="center"/>
              <w:rPr>
                <w:sz w:val="20"/>
                <w:szCs w:val="20"/>
              </w:rPr>
            </w:pPr>
          </w:p>
        </w:tc>
      </w:tr>
      <w:tr w:rsidR="002654E0" w:rsidRPr="006409BA" w14:paraId="7C4DC6F1" w14:textId="77777777" w:rsidTr="00F16F05">
        <w:trPr>
          <w:trHeight w:val="645"/>
          <w:jc w:val="center"/>
        </w:trPr>
        <w:tc>
          <w:tcPr>
            <w:tcW w:w="8173" w:type="dxa"/>
            <w:gridSpan w:val="3"/>
          </w:tcPr>
          <w:p w14:paraId="2781B631" w14:textId="77777777" w:rsidR="002654E0" w:rsidRPr="006409BA" w:rsidRDefault="002654E0" w:rsidP="00B06B1E">
            <w:pPr>
              <w:numPr>
                <w:ilvl w:val="0"/>
                <w:numId w:val="14"/>
              </w:numPr>
              <w:spacing w:after="120"/>
              <w:jc w:val="both"/>
              <w:rPr>
                <w:sz w:val="20"/>
                <w:szCs w:val="20"/>
              </w:rPr>
            </w:pPr>
            <w:r w:rsidRPr="006409BA">
              <w:rPr>
                <w:sz w:val="20"/>
                <w:szCs w:val="20"/>
              </w:rPr>
              <w:t>Acord de la ANPM în care se va preciza faptul că nu există suprapunere cu proiectul finanţat la nivel naţional de ANPM, dacă proiectul conţine un sistem informatic (Anexa C3.3.) a fost anexat?</w:t>
            </w:r>
          </w:p>
        </w:tc>
        <w:tc>
          <w:tcPr>
            <w:tcW w:w="850" w:type="dxa"/>
          </w:tcPr>
          <w:p w14:paraId="3637405B" w14:textId="77777777" w:rsidR="002654E0" w:rsidRPr="006409BA" w:rsidRDefault="002654E0" w:rsidP="00CF7CAF">
            <w:pPr>
              <w:jc w:val="center"/>
              <w:rPr>
                <w:sz w:val="20"/>
                <w:szCs w:val="20"/>
              </w:rPr>
            </w:pPr>
          </w:p>
        </w:tc>
        <w:tc>
          <w:tcPr>
            <w:tcW w:w="850" w:type="dxa"/>
          </w:tcPr>
          <w:p w14:paraId="00ACB2A3" w14:textId="77777777" w:rsidR="002654E0" w:rsidRPr="006409BA" w:rsidRDefault="002654E0" w:rsidP="00CF7CAF">
            <w:pPr>
              <w:jc w:val="center"/>
              <w:rPr>
                <w:sz w:val="20"/>
                <w:szCs w:val="20"/>
              </w:rPr>
            </w:pPr>
          </w:p>
        </w:tc>
      </w:tr>
      <w:tr w:rsidR="002654E0" w:rsidRPr="006409BA" w14:paraId="39F5A2EB" w14:textId="77777777" w:rsidTr="00AC087C">
        <w:trPr>
          <w:trHeight w:val="658"/>
          <w:jc w:val="center"/>
        </w:trPr>
        <w:tc>
          <w:tcPr>
            <w:tcW w:w="8173" w:type="dxa"/>
            <w:gridSpan w:val="3"/>
          </w:tcPr>
          <w:p w14:paraId="4ED60071" w14:textId="77777777" w:rsidR="002654E0" w:rsidRPr="006409BA" w:rsidRDefault="002654E0" w:rsidP="00B06B1E">
            <w:pPr>
              <w:numPr>
                <w:ilvl w:val="0"/>
                <w:numId w:val="14"/>
              </w:numPr>
              <w:spacing w:after="120"/>
              <w:jc w:val="both"/>
              <w:rPr>
                <w:sz w:val="20"/>
                <w:szCs w:val="20"/>
              </w:rPr>
            </w:pPr>
            <w:r w:rsidRPr="006409BA">
              <w:rPr>
                <w:sz w:val="20"/>
                <w:szCs w:val="20"/>
              </w:rPr>
              <w:t>Avizul Asociaţiei de Dezvoltare Intercomunitară pentru ITI Delta Dunării pentru proiectele care contribuie la dezvoltarea ITI (Anexa  C3.4)  a fost anexat?</w:t>
            </w:r>
          </w:p>
        </w:tc>
        <w:tc>
          <w:tcPr>
            <w:tcW w:w="850" w:type="dxa"/>
          </w:tcPr>
          <w:p w14:paraId="02DBBBDB" w14:textId="77777777" w:rsidR="002654E0" w:rsidRPr="006409BA" w:rsidRDefault="002654E0" w:rsidP="00CF7CAF">
            <w:pPr>
              <w:jc w:val="center"/>
              <w:rPr>
                <w:sz w:val="20"/>
                <w:szCs w:val="20"/>
              </w:rPr>
            </w:pPr>
          </w:p>
        </w:tc>
        <w:tc>
          <w:tcPr>
            <w:tcW w:w="850" w:type="dxa"/>
          </w:tcPr>
          <w:p w14:paraId="42C27B01" w14:textId="77777777" w:rsidR="002654E0" w:rsidRPr="006409BA" w:rsidRDefault="002654E0" w:rsidP="00CF7CAF">
            <w:pPr>
              <w:jc w:val="center"/>
              <w:rPr>
                <w:sz w:val="20"/>
                <w:szCs w:val="20"/>
              </w:rPr>
            </w:pPr>
          </w:p>
        </w:tc>
      </w:tr>
      <w:tr w:rsidR="002654E0" w:rsidRPr="006409BA" w14:paraId="616079E2" w14:textId="77777777" w:rsidTr="00AC087C">
        <w:trPr>
          <w:trHeight w:val="658"/>
          <w:jc w:val="center"/>
        </w:trPr>
        <w:tc>
          <w:tcPr>
            <w:tcW w:w="8173" w:type="dxa"/>
            <w:gridSpan w:val="3"/>
          </w:tcPr>
          <w:p w14:paraId="1F77DBC7" w14:textId="6A1D17A0" w:rsidR="002654E0" w:rsidRPr="006409BA" w:rsidRDefault="002654E0" w:rsidP="00B06B1E">
            <w:pPr>
              <w:numPr>
                <w:ilvl w:val="0"/>
                <w:numId w:val="14"/>
              </w:numPr>
              <w:spacing w:after="120"/>
              <w:jc w:val="both"/>
              <w:rPr>
                <w:sz w:val="20"/>
                <w:szCs w:val="20"/>
              </w:rPr>
            </w:pPr>
            <w:r w:rsidRPr="006409BA">
              <w:rPr>
                <w:sz w:val="20"/>
                <w:szCs w:val="20"/>
              </w:rPr>
              <w:t xml:space="preserve">Avizul MM, care va certifica necesitatea şi oportunitatea realizării planului de acţiune pentru respectiva specie de interes comunitar (Anexa C3.5) a fost anexat? </w:t>
            </w:r>
          </w:p>
        </w:tc>
        <w:tc>
          <w:tcPr>
            <w:tcW w:w="850" w:type="dxa"/>
          </w:tcPr>
          <w:p w14:paraId="543722EE" w14:textId="77777777" w:rsidR="002654E0" w:rsidRPr="006409BA" w:rsidRDefault="002654E0" w:rsidP="00CF7CAF">
            <w:pPr>
              <w:jc w:val="center"/>
              <w:rPr>
                <w:sz w:val="20"/>
                <w:szCs w:val="20"/>
              </w:rPr>
            </w:pPr>
          </w:p>
        </w:tc>
        <w:tc>
          <w:tcPr>
            <w:tcW w:w="850" w:type="dxa"/>
          </w:tcPr>
          <w:p w14:paraId="6243E2CB" w14:textId="77777777" w:rsidR="002654E0" w:rsidRPr="006409BA" w:rsidRDefault="002654E0" w:rsidP="00CF7CAF">
            <w:pPr>
              <w:jc w:val="center"/>
              <w:rPr>
                <w:sz w:val="20"/>
                <w:szCs w:val="20"/>
              </w:rPr>
            </w:pPr>
          </w:p>
        </w:tc>
      </w:tr>
      <w:tr w:rsidR="002654E0" w:rsidRPr="006409BA" w14:paraId="4ABEFCAD" w14:textId="77777777" w:rsidTr="00817A50">
        <w:trPr>
          <w:trHeight w:val="224"/>
          <w:jc w:val="center"/>
        </w:trPr>
        <w:tc>
          <w:tcPr>
            <w:tcW w:w="8173" w:type="dxa"/>
            <w:gridSpan w:val="3"/>
          </w:tcPr>
          <w:p w14:paraId="4D30C1C5" w14:textId="7027118F" w:rsidR="003905EB" w:rsidRPr="006409BA" w:rsidRDefault="002654E0" w:rsidP="00D948CE">
            <w:pPr>
              <w:numPr>
                <w:ilvl w:val="0"/>
                <w:numId w:val="14"/>
              </w:numPr>
              <w:spacing w:after="120"/>
              <w:jc w:val="both"/>
              <w:rPr>
                <w:sz w:val="20"/>
                <w:szCs w:val="20"/>
              </w:rPr>
            </w:pPr>
            <w:r w:rsidRPr="006409BA">
              <w:rPr>
                <w:sz w:val="20"/>
                <w:szCs w:val="20"/>
              </w:rPr>
              <w:t>Documentele vizând proprietatea terenurilor sunt ataşate</w:t>
            </w:r>
            <w:r w:rsidR="00EC36C0">
              <w:rPr>
                <w:sz w:val="20"/>
                <w:szCs w:val="20"/>
              </w:rPr>
              <w:t>, inclusiv Nota explicativă privind situația terenurilor</w:t>
            </w:r>
            <w:r w:rsidRPr="006409BA">
              <w:rPr>
                <w:sz w:val="20"/>
                <w:szCs w:val="20"/>
              </w:rPr>
              <w:t>? (Anexe C4)</w:t>
            </w:r>
            <w:r w:rsidR="00294F26">
              <w:rPr>
                <w:sz w:val="20"/>
                <w:szCs w:val="20"/>
              </w:rPr>
              <w:t xml:space="preserve"> </w:t>
            </w:r>
          </w:p>
        </w:tc>
        <w:tc>
          <w:tcPr>
            <w:tcW w:w="850" w:type="dxa"/>
          </w:tcPr>
          <w:p w14:paraId="62868745" w14:textId="77777777" w:rsidR="002654E0" w:rsidRPr="006409BA" w:rsidRDefault="002654E0" w:rsidP="00CF7CAF">
            <w:pPr>
              <w:jc w:val="center"/>
              <w:rPr>
                <w:sz w:val="20"/>
                <w:szCs w:val="20"/>
              </w:rPr>
            </w:pPr>
          </w:p>
        </w:tc>
        <w:tc>
          <w:tcPr>
            <w:tcW w:w="850" w:type="dxa"/>
          </w:tcPr>
          <w:p w14:paraId="5E0040B3" w14:textId="77777777" w:rsidR="002654E0" w:rsidRPr="006409BA" w:rsidRDefault="002654E0" w:rsidP="00CF7CAF">
            <w:pPr>
              <w:jc w:val="center"/>
              <w:rPr>
                <w:sz w:val="20"/>
                <w:szCs w:val="20"/>
              </w:rPr>
            </w:pPr>
          </w:p>
        </w:tc>
      </w:tr>
      <w:tr w:rsidR="008F1174" w:rsidRPr="006409BA" w14:paraId="5D995A21" w14:textId="77777777" w:rsidTr="00817A50">
        <w:trPr>
          <w:trHeight w:val="224"/>
          <w:jc w:val="center"/>
        </w:trPr>
        <w:tc>
          <w:tcPr>
            <w:tcW w:w="8173" w:type="dxa"/>
            <w:gridSpan w:val="3"/>
          </w:tcPr>
          <w:p w14:paraId="22421D1F" w14:textId="63DBBE36" w:rsidR="008F1174" w:rsidRPr="00D948CE" w:rsidRDefault="008F1174" w:rsidP="00D948CE">
            <w:pPr>
              <w:pStyle w:val="ListParagraph"/>
              <w:numPr>
                <w:ilvl w:val="0"/>
                <w:numId w:val="14"/>
              </w:numPr>
              <w:spacing w:after="120"/>
              <w:jc w:val="both"/>
              <w:rPr>
                <w:sz w:val="20"/>
              </w:rPr>
            </w:pPr>
            <w:r w:rsidRPr="00D948CE">
              <w:rPr>
                <w:sz w:val="20"/>
              </w:rPr>
              <w:t xml:space="preserve">C4.1 </w:t>
            </w:r>
            <w:proofErr w:type="spellStart"/>
            <w:r w:rsidRPr="00D948CE">
              <w:rPr>
                <w:sz w:val="20"/>
              </w:rPr>
              <w:t>Hotărâri</w:t>
            </w:r>
            <w:proofErr w:type="spellEnd"/>
            <w:r w:rsidRPr="00D948CE">
              <w:rPr>
                <w:sz w:val="20"/>
              </w:rPr>
              <w:t xml:space="preserve"> </w:t>
            </w:r>
            <w:proofErr w:type="spellStart"/>
            <w:r w:rsidRPr="00D948CE">
              <w:rPr>
                <w:sz w:val="20"/>
              </w:rPr>
              <w:t>emise</w:t>
            </w:r>
            <w:proofErr w:type="spellEnd"/>
            <w:r w:rsidRPr="00D948CE">
              <w:rPr>
                <w:sz w:val="20"/>
              </w:rPr>
              <w:t xml:space="preserve"> de </w:t>
            </w:r>
            <w:proofErr w:type="spellStart"/>
            <w:r w:rsidRPr="00D948CE">
              <w:rPr>
                <w:sz w:val="20"/>
              </w:rPr>
              <w:t>consiliile</w:t>
            </w:r>
            <w:proofErr w:type="spellEnd"/>
            <w:r w:rsidRPr="00D948CE">
              <w:rPr>
                <w:sz w:val="20"/>
              </w:rPr>
              <w:t xml:space="preserve"> </w:t>
            </w:r>
            <w:proofErr w:type="spellStart"/>
            <w:r w:rsidRPr="00D948CE">
              <w:rPr>
                <w:sz w:val="20"/>
              </w:rPr>
              <w:t>judeţene</w:t>
            </w:r>
            <w:proofErr w:type="spellEnd"/>
            <w:r w:rsidRPr="00D948CE">
              <w:rPr>
                <w:sz w:val="20"/>
              </w:rPr>
              <w:t>/locale</w:t>
            </w:r>
          </w:p>
        </w:tc>
        <w:tc>
          <w:tcPr>
            <w:tcW w:w="850" w:type="dxa"/>
          </w:tcPr>
          <w:p w14:paraId="5D640627" w14:textId="77777777" w:rsidR="008F1174" w:rsidRPr="006409BA" w:rsidRDefault="008F1174" w:rsidP="00CF7CAF">
            <w:pPr>
              <w:jc w:val="center"/>
              <w:rPr>
                <w:sz w:val="20"/>
                <w:szCs w:val="20"/>
              </w:rPr>
            </w:pPr>
          </w:p>
        </w:tc>
        <w:tc>
          <w:tcPr>
            <w:tcW w:w="850" w:type="dxa"/>
          </w:tcPr>
          <w:p w14:paraId="614CE27A" w14:textId="77777777" w:rsidR="008F1174" w:rsidRPr="006409BA" w:rsidRDefault="008F1174" w:rsidP="00CF7CAF">
            <w:pPr>
              <w:jc w:val="center"/>
              <w:rPr>
                <w:sz w:val="20"/>
                <w:szCs w:val="20"/>
              </w:rPr>
            </w:pPr>
          </w:p>
        </w:tc>
      </w:tr>
      <w:tr w:rsidR="008F1174" w:rsidRPr="006409BA" w14:paraId="7DC08D6C" w14:textId="77777777" w:rsidTr="00817A50">
        <w:trPr>
          <w:trHeight w:val="224"/>
          <w:jc w:val="center"/>
        </w:trPr>
        <w:tc>
          <w:tcPr>
            <w:tcW w:w="8173" w:type="dxa"/>
            <w:gridSpan w:val="3"/>
          </w:tcPr>
          <w:p w14:paraId="720B0586" w14:textId="3153BC5A" w:rsidR="008F1174" w:rsidRPr="00D948CE" w:rsidRDefault="008F1174" w:rsidP="00D948CE">
            <w:pPr>
              <w:pStyle w:val="ListParagraph"/>
              <w:numPr>
                <w:ilvl w:val="0"/>
                <w:numId w:val="14"/>
              </w:numPr>
              <w:spacing w:after="120"/>
              <w:jc w:val="both"/>
              <w:rPr>
                <w:sz w:val="20"/>
              </w:rPr>
            </w:pPr>
            <w:r w:rsidRPr="00D948CE">
              <w:rPr>
                <w:sz w:val="20"/>
              </w:rPr>
              <w:t xml:space="preserve">C4.2 </w:t>
            </w:r>
            <w:proofErr w:type="spellStart"/>
            <w:r w:rsidRPr="00D948CE">
              <w:rPr>
                <w:sz w:val="20"/>
              </w:rPr>
              <w:t>Adeverinţe</w:t>
            </w:r>
            <w:proofErr w:type="spellEnd"/>
            <w:r w:rsidRPr="00D948CE">
              <w:rPr>
                <w:sz w:val="20"/>
              </w:rPr>
              <w:t xml:space="preserve"> / certificate </w:t>
            </w:r>
            <w:proofErr w:type="spellStart"/>
            <w:r w:rsidRPr="00D948CE">
              <w:rPr>
                <w:sz w:val="20"/>
              </w:rPr>
              <w:t>emise</w:t>
            </w:r>
            <w:proofErr w:type="spellEnd"/>
            <w:r w:rsidRPr="00D948CE">
              <w:rPr>
                <w:sz w:val="20"/>
              </w:rPr>
              <w:t xml:space="preserve"> de </w:t>
            </w:r>
            <w:proofErr w:type="spellStart"/>
            <w:r w:rsidRPr="00D948CE">
              <w:rPr>
                <w:sz w:val="20"/>
              </w:rPr>
              <w:t>autorităţi</w:t>
            </w:r>
            <w:proofErr w:type="spellEnd"/>
            <w:r w:rsidRPr="00D948CE">
              <w:rPr>
                <w:sz w:val="20"/>
              </w:rPr>
              <w:t xml:space="preserve"> ale </w:t>
            </w:r>
            <w:proofErr w:type="spellStart"/>
            <w:r w:rsidRPr="00D948CE">
              <w:rPr>
                <w:sz w:val="20"/>
              </w:rPr>
              <w:t>administraţiei</w:t>
            </w:r>
            <w:proofErr w:type="spellEnd"/>
            <w:r w:rsidRPr="00D948CE">
              <w:rPr>
                <w:sz w:val="20"/>
              </w:rPr>
              <w:t xml:space="preserve"> </w:t>
            </w:r>
            <w:proofErr w:type="spellStart"/>
            <w:r w:rsidRPr="00D948CE">
              <w:rPr>
                <w:sz w:val="20"/>
              </w:rPr>
              <w:t>publice</w:t>
            </w:r>
            <w:proofErr w:type="spellEnd"/>
          </w:p>
        </w:tc>
        <w:tc>
          <w:tcPr>
            <w:tcW w:w="850" w:type="dxa"/>
          </w:tcPr>
          <w:p w14:paraId="2BDFCA4F" w14:textId="77777777" w:rsidR="008F1174" w:rsidRPr="006409BA" w:rsidRDefault="008F1174" w:rsidP="00CF7CAF">
            <w:pPr>
              <w:jc w:val="center"/>
              <w:rPr>
                <w:sz w:val="20"/>
                <w:szCs w:val="20"/>
              </w:rPr>
            </w:pPr>
          </w:p>
        </w:tc>
        <w:tc>
          <w:tcPr>
            <w:tcW w:w="850" w:type="dxa"/>
          </w:tcPr>
          <w:p w14:paraId="43611071" w14:textId="77777777" w:rsidR="008F1174" w:rsidRPr="006409BA" w:rsidRDefault="008F1174" w:rsidP="00CF7CAF">
            <w:pPr>
              <w:jc w:val="center"/>
              <w:rPr>
                <w:sz w:val="20"/>
                <w:szCs w:val="20"/>
              </w:rPr>
            </w:pPr>
          </w:p>
        </w:tc>
      </w:tr>
      <w:tr w:rsidR="008F1174" w:rsidRPr="006409BA" w14:paraId="5C71630E" w14:textId="77777777" w:rsidTr="00817A50">
        <w:trPr>
          <w:trHeight w:val="224"/>
          <w:jc w:val="center"/>
        </w:trPr>
        <w:tc>
          <w:tcPr>
            <w:tcW w:w="8173" w:type="dxa"/>
            <w:gridSpan w:val="3"/>
          </w:tcPr>
          <w:p w14:paraId="2E776C5E" w14:textId="6EAA4D9A" w:rsidR="008F1174" w:rsidRPr="00D948CE" w:rsidRDefault="00F819A4" w:rsidP="00D948CE">
            <w:pPr>
              <w:pStyle w:val="ListParagraph"/>
              <w:numPr>
                <w:ilvl w:val="0"/>
                <w:numId w:val="14"/>
              </w:numPr>
              <w:spacing w:after="120"/>
              <w:jc w:val="both"/>
              <w:rPr>
                <w:sz w:val="20"/>
              </w:rPr>
            </w:pPr>
            <w:r w:rsidRPr="00D948CE">
              <w:rPr>
                <w:sz w:val="20"/>
              </w:rPr>
              <w:t xml:space="preserve">C4.3 </w:t>
            </w:r>
            <w:proofErr w:type="spellStart"/>
            <w:r w:rsidRPr="00D948CE">
              <w:rPr>
                <w:sz w:val="20"/>
              </w:rPr>
              <w:t>Orice</w:t>
            </w:r>
            <w:proofErr w:type="spellEnd"/>
            <w:r w:rsidRPr="00D948CE">
              <w:rPr>
                <w:sz w:val="20"/>
              </w:rPr>
              <w:t xml:space="preserve"> act </w:t>
            </w:r>
            <w:proofErr w:type="spellStart"/>
            <w:r w:rsidRPr="00D948CE">
              <w:rPr>
                <w:sz w:val="20"/>
              </w:rPr>
              <w:t>juridic</w:t>
            </w:r>
            <w:proofErr w:type="spellEnd"/>
            <w:r w:rsidRPr="00D948CE">
              <w:rPr>
                <w:sz w:val="20"/>
              </w:rPr>
              <w:t xml:space="preserve">, </w:t>
            </w:r>
            <w:proofErr w:type="spellStart"/>
            <w:r w:rsidRPr="00D948CE">
              <w:rPr>
                <w:sz w:val="20"/>
              </w:rPr>
              <w:t>normativ</w:t>
            </w:r>
            <w:proofErr w:type="spellEnd"/>
            <w:r w:rsidRPr="00D948CE">
              <w:rPr>
                <w:sz w:val="20"/>
              </w:rPr>
              <w:t xml:space="preserve"> </w:t>
            </w:r>
            <w:proofErr w:type="spellStart"/>
            <w:r w:rsidRPr="00D948CE">
              <w:rPr>
                <w:sz w:val="20"/>
              </w:rPr>
              <w:t>ori</w:t>
            </w:r>
            <w:proofErr w:type="spellEnd"/>
            <w:r w:rsidRPr="00D948CE">
              <w:rPr>
                <w:sz w:val="20"/>
              </w:rPr>
              <w:t xml:space="preserve"> </w:t>
            </w:r>
            <w:proofErr w:type="spellStart"/>
            <w:r w:rsidRPr="00D948CE">
              <w:rPr>
                <w:sz w:val="20"/>
              </w:rPr>
              <w:t>administrativ</w:t>
            </w:r>
            <w:proofErr w:type="spellEnd"/>
            <w:r w:rsidRPr="00D948CE">
              <w:rPr>
                <w:sz w:val="20"/>
              </w:rPr>
              <w:t xml:space="preserve">, cu </w:t>
            </w:r>
            <w:proofErr w:type="spellStart"/>
            <w:r w:rsidRPr="00D948CE">
              <w:rPr>
                <w:sz w:val="20"/>
              </w:rPr>
              <w:t>titlu</w:t>
            </w:r>
            <w:proofErr w:type="spellEnd"/>
            <w:r w:rsidRPr="00D948CE">
              <w:rPr>
                <w:sz w:val="20"/>
              </w:rPr>
              <w:t xml:space="preserve"> patrimonial </w:t>
            </w:r>
            <w:proofErr w:type="spellStart"/>
            <w:r w:rsidRPr="00D948CE">
              <w:rPr>
                <w:sz w:val="20"/>
              </w:rPr>
              <w:t>ori</w:t>
            </w:r>
            <w:proofErr w:type="spellEnd"/>
            <w:r w:rsidRPr="00D948CE">
              <w:rPr>
                <w:sz w:val="20"/>
              </w:rPr>
              <w:t xml:space="preserve"> </w:t>
            </w:r>
            <w:proofErr w:type="spellStart"/>
            <w:r w:rsidRPr="00D948CE">
              <w:rPr>
                <w:sz w:val="20"/>
              </w:rPr>
              <w:t>nepatrimonial</w:t>
            </w:r>
            <w:proofErr w:type="spellEnd"/>
            <w:r w:rsidRPr="00D948CE">
              <w:rPr>
                <w:sz w:val="20"/>
              </w:rPr>
              <w:t xml:space="preserve">, </w:t>
            </w:r>
            <w:proofErr w:type="spellStart"/>
            <w:r w:rsidRPr="00D948CE">
              <w:rPr>
                <w:sz w:val="20"/>
              </w:rPr>
              <w:t>oneros</w:t>
            </w:r>
            <w:proofErr w:type="spellEnd"/>
            <w:r w:rsidRPr="00D948CE">
              <w:rPr>
                <w:sz w:val="20"/>
              </w:rPr>
              <w:t xml:space="preserve"> </w:t>
            </w:r>
            <w:proofErr w:type="spellStart"/>
            <w:r w:rsidRPr="00D948CE">
              <w:rPr>
                <w:sz w:val="20"/>
              </w:rPr>
              <w:t>ori</w:t>
            </w:r>
            <w:proofErr w:type="spellEnd"/>
            <w:r w:rsidRPr="00D948CE">
              <w:rPr>
                <w:sz w:val="20"/>
              </w:rPr>
              <w:t xml:space="preserve"> </w:t>
            </w:r>
            <w:proofErr w:type="spellStart"/>
            <w:r w:rsidRPr="00D948CE">
              <w:rPr>
                <w:sz w:val="20"/>
              </w:rPr>
              <w:t>gratuit</w:t>
            </w:r>
            <w:proofErr w:type="spellEnd"/>
            <w:r w:rsidRPr="00D948CE">
              <w:rPr>
                <w:sz w:val="20"/>
              </w:rPr>
              <w:t xml:space="preserve">, </w:t>
            </w:r>
            <w:proofErr w:type="spellStart"/>
            <w:r w:rsidRPr="00D948CE">
              <w:rPr>
                <w:sz w:val="20"/>
              </w:rPr>
              <w:t>emis</w:t>
            </w:r>
            <w:proofErr w:type="spellEnd"/>
            <w:r w:rsidRPr="00D948CE">
              <w:rPr>
                <w:sz w:val="20"/>
              </w:rPr>
              <w:t xml:space="preserve"> </w:t>
            </w:r>
            <w:proofErr w:type="spellStart"/>
            <w:r w:rsidRPr="00D948CE">
              <w:rPr>
                <w:sz w:val="20"/>
              </w:rPr>
              <w:t>ori</w:t>
            </w:r>
            <w:proofErr w:type="spellEnd"/>
            <w:r w:rsidRPr="00D948CE">
              <w:rPr>
                <w:sz w:val="20"/>
              </w:rPr>
              <w:t xml:space="preserve"> </w:t>
            </w:r>
            <w:proofErr w:type="spellStart"/>
            <w:r w:rsidRPr="00D948CE">
              <w:rPr>
                <w:sz w:val="20"/>
              </w:rPr>
              <w:t>semnat</w:t>
            </w:r>
            <w:proofErr w:type="spellEnd"/>
            <w:r w:rsidRPr="00D948CE">
              <w:rPr>
                <w:sz w:val="20"/>
              </w:rPr>
              <w:t xml:space="preserve"> de </w:t>
            </w:r>
            <w:proofErr w:type="spellStart"/>
            <w:r w:rsidRPr="00D948CE">
              <w:rPr>
                <w:sz w:val="20"/>
              </w:rPr>
              <w:t>instituţia</w:t>
            </w:r>
            <w:proofErr w:type="spellEnd"/>
            <w:r w:rsidRPr="00D948CE">
              <w:rPr>
                <w:sz w:val="20"/>
              </w:rPr>
              <w:t xml:space="preserve"> </w:t>
            </w:r>
            <w:proofErr w:type="spellStart"/>
            <w:r w:rsidRPr="00D948CE">
              <w:rPr>
                <w:sz w:val="20"/>
              </w:rPr>
              <w:t>publică</w:t>
            </w:r>
            <w:proofErr w:type="spellEnd"/>
            <w:r w:rsidRPr="00D948CE">
              <w:rPr>
                <w:sz w:val="20"/>
              </w:rPr>
              <w:t xml:space="preserve"> </w:t>
            </w:r>
            <w:proofErr w:type="spellStart"/>
            <w:r w:rsidRPr="00D948CE">
              <w:rPr>
                <w:sz w:val="20"/>
              </w:rPr>
              <w:t>competentă</w:t>
            </w:r>
            <w:proofErr w:type="spellEnd"/>
            <w:r w:rsidRPr="00D948CE">
              <w:rPr>
                <w:sz w:val="20"/>
              </w:rPr>
              <w:t xml:space="preserve"> </w:t>
            </w:r>
            <w:proofErr w:type="spellStart"/>
            <w:r w:rsidRPr="00D948CE">
              <w:rPr>
                <w:sz w:val="20"/>
              </w:rPr>
              <w:t>potrivit</w:t>
            </w:r>
            <w:proofErr w:type="spellEnd"/>
            <w:r w:rsidRPr="00D948CE">
              <w:rPr>
                <w:sz w:val="20"/>
              </w:rPr>
              <w:t xml:space="preserve"> </w:t>
            </w:r>
            <w:proofErr w:type="spellStart"/>
            <w:r w:rsidRPr="00D948CE">
              <w:rPr>
                <w:sz w:val="20"/>
              </w:rPr>
              <w:t>legii</w:t>
            </w:r>
            <w:proofErr w:type="spellEnd"/>
          </w:p>
        </w:tc>
        <w:tc>
          <w:tcPr>
            <w:tcW w:w="850" w:type="dxa"/>
          </w:tcPr>
          <w:p w14:paraId="36851D3A" w14:textId="77777777" w:rsidR="008F1174" w:rsidRPr="006409BA" w:rsidRDefault="008F1174" w:rsidP="00CF7CAF">
            <w:pPr>
              <w:jc w:val="center"/>
              <w:rPr>
                <w:sz w:val="20"/>
                <w:szCs w:val="20"/>
              </w:rPr>
            </w:pPr>
          </w:p>
        </w:tc>
        <w:tc>
          <w:tcPr>
            <w:tcW w:w="850" w:type="dxa"/>
          </w:tcPr>
          <w:p w14:paraId="2BBF1410" w14:textId="77777777" w:rsidR="008F1174" w:rsidRPr="006409BA" w:rsidRDefault="008F1174" w:rsidP="00CF7CAF">
            <w:pPr>
              <w:jc w:val="center"/>
              <w:rPr>
                <w:sz w:val="20"/>
                <w:szCs w:val="20"/>
              </w:rPr>
            </w:pPr>
          </w:p>
        </w:tc>
      </w:tr>
      <w:tr w:rsidR="008F1174" w:rsidRPr="006409BA" w14:paraId="3F16B4D4" w14:textId="77777777" w:rsidTr="00817A50">
        <w:trPr>
          <w:trHeight w:val="224"/>
          <w:jc w:val="center"/>
        </w:trPr>
        <w:tc>
          <w:tcPr>
            <w:tcW w:w="8173" w:type="dxa"/>
            <w:gridSpan w:val="3"/>
          </w:tcPr>
          <w:p w14:paraId="7E936EC4" w14:textId="6093C5DC" w:rsidR="008F1174" w:rsidRPr="00D948CE" w:rsidRDefault="00F819A4" w:rsidP="00D948CE">
            <w:pPr>
              <w:pStyle w:val="ListParagraph"/>
              <w:numPr>
                <w:ilvl w:val="0"/>
                <w:numId w:val="14"/>
              </w:numPr>
              <w:spacing w:after="120"/>
              <w:jc w:val="both"/>
              <w:rPr>
                <w:sz w:val="20"/>
              </w:rPr>
            </w:pPr>
            <w:r w:rsidRPr="00D948CE">
              <w:rPr>
                <w:sz w:val="20"/>
              </w:rPr>
              <w:t xml:space="preserve">C4.4 Extras de carte </w:t>
            </w:r>
            <w:proofErr w:type="spellStart"/>
            <w:r w:rsidRPr="00D948CE">
              <w:rPr>
                <w:sz w:val="20"/>
              </w:rPr>
              <w:t>funciară</w:t>
            </w:r>
            <w:proofErr w:type="spellEnd"/>
            <w:r w:rsidRPr="00D948CE">
              <w:rPr>
                <w:sz w:val="20"/>
              </w:rPr>
              <w:t xml:space="preserve"> </w:t>
            </w:r>
            <w:proofErr w:type="spellStart"/>
            <w:r w:rsidRPr="00D948CE">
              <w:rPr>
                <w:sz w:val="20"/>
              </w:rPr>
              <w:t>sau</w:t>
            </w:r>
            <w:proofErr w:type="spellEnd"/>
            <w:r w:rsidRPr="00D948CE">
              <w:rPr>
                <w:sz w:val="20"/>
              </w:rPr>
              <w:t xml:space="preserve"> </w:t>
            </w:r>
            <w:proofErr w:type="spellStart"/>
            <w:r w:rsidRPr="00D948CE">
              <w:rPr>
                <w:sz w:val="20"/>
              </w:rPr>
              <w:t>alte</w:t>
            </w:r>
            <w:proofErr w:type="spellEnd"/>
            <w:r w:rsidRPr="00D948CE">
              <w:rPr>
                <w:sz w:val="20"/>
              </w:rPr>
              <w:t xml:space="preserve"> </w:t>
            </w:r>
            <w:proofErr w:type="spellStart"/>
            <w:r w:rsidRPr="00D948CE">
              <w:rPr>
                <w:sz w:val="20"/>
              </w:rPr>
              <w:t>documente</w:t>
            </w:r>
            <w:proofErr w:type="spellEnd"/>
            <w:r w:rsidRPr="00D948CE">
              <w:rPr>
                <w:sz w:val="20"/>
              </w:rPr>
              <w:t xml:space="preserve"> </w:t>
            </w:r>
            <w:proofErr w:type="spellStart"/>
            <w:r w:rsidRPr="00D948CE">
              <w:rPr>
                <w:sz w:val="20"/>
              </w:rPr>
              <w:t>admise</w:t>
            </w:r>
            <w:proofErr w:type="spellEnd"/>
            <w:r w:rsidRPr="00D948CE">
              <w:rPr>
                <w:sz w:val="20"/>
              </w:rPr>
              <w:t xml:space="preserve"> de </w:t>
            </w:r>
            <w:proofErr w:type="spellStart"/>
            <w:r w:rsidRPr="00D948CE">
              <w:rPr>
                <w:sz w:val="20"/>
              </w:rPr>
              <w:t>lege</w:t>
            </w:r>
            <w:proofErr w:type="spellEnd"/>
            <w:r w:rsidRPr="00D948CE">
              <w:rPr>
                <w:sz w:val="20"/>
              </w:rPr>
              <w:t>.</w:t>
            </w:r>
          </w:p>
        </w:tc>
        <w:tc>
          <w:tcPr>
            <w:tcW w:w="850" w:type="dxa"/>
          </w:tcPr>
          <w:p w14:paraId="790D4D89" w14:textId="77777777" w:rsidR="008F1174" w:rsidRPr="006409BA" w:rsidRDefault="008F1174" w:rsidP="00CF7CAF">
            <w:pPr>
              <w:jc w:val="center"/>
              <w:rPr>
                <w:sz w:val="20"/>
                <w:szCs w:val="20"/>
              </w:rPr>
            </w:pPr>
          </w:p>
        </w:tc>
        <w:tc>
          <w:tcPr>
            <w:tcW w:w="850" w:type="dxa"/>
          </w:tcPr>
          <w:p w14:paraId="0E64762F" w14:textId="77777777" w:rsidR="008F1174" w:rsidRPr="006409BA" w:rsidRDefault="008F1174" w:rsidP="00CF7CAF">
            <w:pPr>
              <w:jc w:val="center"/>
              <w:rPr>
                <w:sz w:val="20"/>
                <w:szCs w:val="20"/>
              </w:rPr>
            </w:pPr>
          </w:p>
        </w:tc>
      </w:tr>
      <w:tr w:rsidR="008F1174" w:rsidRPr="006409BA" w14:paraId="4C62C8A1" w14:textId="77777777" w:rsidTr="00817A50">
        <w:trPr>
          <w:trHeight w:val="224"/>
          <w:jc w:val="center"/>
        </w:trPr>
        <w:tc>
          <w:tcPr>
            <w:tcW w:w="8173" w:type="dxa"/>
            <w:gridSpan w:val="3"/>
          </w:tcPr>
          <w:p w14:paraId="1D2DEDBB" w14:textId="4699B9AA" w:rsidR="008F1174" w:rsidRPr="00D948CE" w:rsidRDefault="00F819A4" w:rsidP="00D948CE">
            <w:pPr>
              <w:pStyle w:val="ListParagraph"/>
              <w:numPr>
                <w:ilvl w:val="0"/>
                <w:numId w:val="14"/>
              </w:numPr>
              <w:spacing w:after="120"/>
              <w:jc w:val="both"/>
              <w:rPr>
                <w:sz w:val="20"/>
              </w:rPr>
            </w:pPr>
            <w:r w:rsidRPr="00D948CE">
              <w:rPr>
                <w:sz w:val="20"/>
              </w:rPr>
              <w:t xml:space="preserve">C4.5. </w:t>
            </w:r>
            <w:proofErr w:type="spellStart"/>
            <w:r w:rsidRPr="00D948CE">
              <w:rPr>
                <w:sz w:val="20"/>
              </w:rPr>
              <w:t>Acordul</w:t>
            </w:r>
            <w:proofErr w:type="spellEnd"/>
            <w:r w:rsidRPr="00D948CE">
              <w:rPr>
                <w:sz w:val="20"/>
              </w:rPr>
              <w:t xml:space="preserve"> </w:t>
            </w:r>
            <w:proofErr w:type="spellStart"/>
            <w:r w:rsidRPr="00D948CE">
              <w:rPr>
                <w:sz w:val="20"/>
              </w:rPr>
              <w:t>scris</w:t>
            </w:r>
            <w:proofErr w:type="spellEnd"/>
            <w:r w:rsidRPr="00D948CE">
              <w:rPr>
                <w:sz w:val="20"/>
              </w:rPr>
              <w:t xml:space="preserve"> al </w:t>
            </w:r>
            <w:proofErr w:type="spellStart"/>
            <w:r w:rsidRPr="00D948CE">
              <w:rPr>
                <w:sz w:val="20"/>
              </w:rPr>
              <w:t>proprietarilor</w:t>
            </w:r>
            <w:proofErr w:type="spellEnd"/>
            <w:r w:rsidRPr="00D948CE">
              <w:rPr>
                <w:sz w:val="20"/>
              </w:rPr>
              <w:t xml:space="preserve">, </w:t>
            </w:r>
            <w:proofErr w:type="spellStart"/>
            <w:r w:rsidRPr="00D948CE">
              <w:rPr>
                <w:sz w:val="20"/>
              </w:rPr>
              <w:t>în</w:t>
            </w:r>
            <w:proofErr w:type="spellEnd"/>
            <w:r w:rsidRPr="00D948CE">
              <w:rPr>
                <w:sz w:val="20"/>
              </w:rPr>
              <w:t xml:space="preserve"> </w:t>
            </w:r>
            <w:proofErr w:type="spellStart"/>
            <w:r w:rsidRPr="00D948CE">
              <w:rPr>
                <w:sz w:val="20"/>
              </w:rPr>
              <w:t>cazul</w:t>
            </w:r>
            <w:proofErr w:type="spellEnd"/>
            <w:r w:rsidRPr="00D948CE">
              <w:rPr>
                <w:sz w:val="20"/>
              </w:rPr>
              <w:t xml:space="preserve"> </w:t>
            </w:r>
            <w:proofErr w:type="spellStart"/>
            <w:r w:rsidRPr="00D948CE">
              <w:rPr>
                <w:sz w:val="20"/>
              </w:rPr>
              <w:t>în</w:t>
            </w:r>
            <w:proofErr w:type="spellEnd"/>
            <w:r w:rsidRPr="00D948CE">
              <w:rPr>
                <w:sz w:val="20"/>
              </w:rPr>
              <w:t xml:space="preserve"> care </w:t>
            </w:r>
            <w:proofErr w:type="spellStart"/>
            <w:r w:rsidRPr="00D948CE">
              <w:rPr>
                <w:sz w:val="20"/>
              </w:rPr>
              <w:t>solicitantul</w:t>
            </w:r>
            <w:proofErr w:type="spellEnd"/>
            <w:r w:rsidRPr="00D948CE">
              <w:rPr>
                <w:sz w:val="20"/>
              </w:rPr>
              <w:t xml:space="preserve"> nu </w:t>
            </w:r>
            <w:proofErr w:type="spellStart"/>
            <w:r w:rsidRPr="00D948CE">
              <w:rPr>
                <w:sz w:val="20"/>
              </w:rPr>
              <w:t>este</w:t>
            </w:r>
            <w:proofErr w:type="spellEnd"/>
            <w:r w:rsidRPr="00D948CE">
              <w:rPr>
                <w:sz w:val="20"/>
              </w:rPr>
              <w:t xml:space="preserve"> </w:t>
            </w:r>
            <w:proofErr w:type="spellStart"/>
            <w:r w:rsidRPr="00D948CE">
              <w:rPr>
                <w:sz w:val="20"/>
              </w:rPr>
              <w:t>proprietar</w:t>
            </w:r>
            <w:proofErr w:type="spellEnd"/>
            <w:r w:rsidRPr="00D948CE">
              <w:rPr>
                <w:sz w:val="20"/>
              </w:rPr>
              <w:t xml:space="preserve">, </w:t>
            </w:r>
            <w:proofErr w:type="spellStart"/>
            <w:r w:rsidRPr="00D948CE">
              <w:rPr>
                <w:sz w:val="20"/>
              </w:rPr>
              <w:t>iar</w:t>
            </w:r>
            <w:proofErr w:type="spellEnd"/>
            <w:r w:rsidRPr="00D948CE">
              <w:rPr>
                <w:sz w:val="20"/>
              </w:rPr>
              <w:t xml:space="preserve"> </w:t>
            </w:r>
            <w:proofErr w:type="spellStart"/>
            <w:r w:rsidRPr="00D948CE">
              <w:rPr>
                <w:sz w:val="20"/>
              </w:rPr>
              <w:t>terenul</w:t>
            </w:r>
            <w:proofErr w:type="spellEnd"/>
            <w:r w:rsidRPr="00D948CE">
              <w:rPr>
                <w:sz w:val="20"/>
              </w:rPr>
              <w:t xml:space="preserve"> se </w:t>
            </w:r>
            <w:proofErr w:type="spellStart"/>
            <w:r w:rsidRPr="00D948CE">
              <w:rPr>
                <w:sz w:val="20"/>
              </w:rPr>
              <w:t>află</w:t>
            </w:r>
            <w:proofErr w:type="spellEnd"/>
            <w:r w:rsidRPr="00D948CE">
              <w:rPr>
                <w:sz w:val="20"/>
              </w:rPr>
              <w:t xml:space="preserve"> </w:t>
            </w:r>
            <w:proofErr w:type="spellStart"/>
            <w:r w:rsidRPr="00D948CE">
              <w:rPr>
                <w:sz w:val="20"/>
              </w:rPr>
              <w:t>în</w:t>
            </w:r>
            <w:proofErr w:type="spellEnd"/>
            <w:r w:rsidRPr="00D948CE">
              <w:rPr>
                <w:sz w:val="20"/>
              </w:rPr>
              <w:t xml:space="preserve"> </w:t>
            </w:r>
            <w:proofErr w:type="spellStart"/>
            <w:r w:rsidRPr="00D948CE">
              <w:rPr>
                <w:sz w:val="20"/>
              </w:rPr>
              <w:t>proprietate</w:t>
            </w:r>
            <w:proofErr w:type="spellEnd"/>
            <w:r w:rsidRPr="00D948CE">
              <w:rPr>
                <w:sz w:val="20"/>
              </w:rPr>
              <w:t xml:space="preserve"> </w:t>
            </w:r>
            <w:proofErr w:type="spellStart"/>
            <w:r w:rsidRPr="00D948CE">
              <w:rPr>
                <w:sz w:val="20"/>
              </w:rPr>
              <w:t>privată</w:t>
            </w:r>
            <w:proofErr w:type="spellEnd"/>
          </w:p>
        </w:tc>
        <w:tc>
          <w:tcPr>
            <w:tcW w:w="850" w:type="dxa"/>
          </w:tcPr>
          <w:p w14:paraId="0605D64F" w14:textId="77777777" w:rsidR="008F1174" w:rsidRPr="006409BA" w:rsidRDefault="008F1174" w:rsidP="00CF7CAF">
            <w:pPr>
              <w:jc w:val="center"/>
              <w:rPr>
                <w:sz w:val="20"/>
                <w:szCs w:val="20"/>
              </w:rPr>
            </w:pPr>
          </w:p>
        </w:tc>
        <w:tc>
          <w:tcPr>
            <w:tcW w:w="850" w:type="dxa"/>
          </w:tcPr>
          <w:p w14:paraId="28FB5118" w14:textId="77777777" w:rsidR="008F1174" w:rsidRPr="006409BA" w:rsidRDefault="008F1174" w:rsidP="00CF7CAF">
            <w:pPr>
              <w:jc w:val="center"/>
              <w:rPr>
                <w:sz w:val="20"/>
                <w:szCs w:val="20"/>
              </w:rPr>
            </w:pPr>
          </w:p>
        </w:tc>
      </w:tr>
      <w:tr w:rsidR="008F1174" w:rsidRPr="006409BA" w14:paraId="1805B06D" w14:textId="77777777" w:rsidTr="00817A50">
        <w:trPr>
          <w:trHeight w:val="224"/>
          <w:jc w:val="center"/>
        </w:trPr>
        <w:tc>
          <w:tcPr>
            <w:tcW w:w="8173" w:type="dxa"/>
            <w:gridSpan w:val="3"/>
          </w:tcPr>
          <w:p w14:paraId="33284B65" w14:textId="7D3E7BB2" w:rsidR="008F1174" w:rsidRPr="00D948CE" w:rsidRDefault="00F819A4" w:rsidP="00D948CE">
            <w:pPr>
              <w:pStyle w:val="ListParagraph"/>
              <w:numPr>
                <w:ilvl w:val="0"/>
                <w:numId w:val="14"/>
              </w:numPr>
              <w:spacing w:after="120"/>
              <w:jc w:val="both"/>
              <w:rPr>
                <w:sz w:val="20"/>
              </w:rPr>
            </w:pPr>
            <w:r w:rsidRPr="00D948CE">
              <w:rPr>
                <w:sz w:val="20"/>
              </w:rPr>
              <w:t xml:space="preserve">C4.6 </w:t>
            </w:r>
            <w:proofErr w:type="spellStart"/>
            <w:r w:rsidRPr="00D948CE">
              <w:rPr>
                <w:sz w:val="20"/>
              </w:rPr>
              <w:t>Acordul</w:t>
            </w:r>
            <w:proofErr w:type="spellEnd"/>
            <w:r w:rsidRPr="00D948CE">
              <w:rPr>
                <w:sz w:val="20"/>
              </w:rPr>
              <w:t xml:space="preserve"> </w:t>
            </w:r>
            <w:proofErr w:type="spellStart"/>
            <w:r w:rsidRPr="00D948CE">
              <w:rPr>
                <w:sz w:val="20"/>
              </w:rPr>
              <w:t>scris</w:t>
            </w:r>
            <w:proofErr w:type="spellEnd"/>
            <w:r w:rsidRPr="00D948CE">
              <w:rPr>
                <w:sz w:val="20"/>
              </w:rPr>
              <w:t xml:space="preserve"> al </w:t>
            </w:r>
            <w:proofErr w:type="spellStart"/>
            <w:r w:rsidRPr="00D948CE">
              <w:rPr>
                <w:sz w:val="20"/>
              </w:rPr>
              <w:t>proprietarului</w:t>
            </w:r>
            <w:proofErr w:type="spellEnd"/>
            <w:r w:rsidRPr="00D948CE">
              <w:rPr>
                <w:sz w:val="20"/>
              </w:rPr>
              <w:t xml:space="preserve"> </w:t>
            </w:r>
            <w:proofErr w:type="spellStart"/>
            <w:r w:rsidRPr="00D948CE">
              <w:rPr>
                <w:sz w:val="20"/>
              </w:rPr>
              <w:t>terenului</w:t>
            </w:r>
            <w:proofErr w:type="spellEnd"/>
            <w:r w:rsidRPr="00D948CE">
              <w:rPr>
                <w:sz w:val="20"/>
              </w:rPr>
              <w:t xml:space="preserve"> </w:t>
            </w:r>
            <w:proofErr w:type="spellStart"/>
            <w:r w:rsidRPr="00D948CE">
              <w:rPr>
                <w:sz w:val="20"/>
              </w:rPr>
              <w:t>vecin</w:t>
            </w:r>
            <w:proofErr w:type="spellEnd"/>
            <w:r w:rsidRPr="00D948CE">
              <w:rPr>
                <w:sz w:val="20"/>
              </w:rPr>
              <w:t xml:space="preserve">, </w:t>
            </w:r>
            <w:proofErr w:type="spellStart"/>
            <w:r w:rsidRPr="00D948CE">
              <w:rPr>
                <w:sz w:val="20"/>
              </w:rPr>
              <w:t>aflat</w:t>
            </w:r>
            <w:proofErr w:type="spellEnd"/>
            <w:r w:rsidRPr="00D948CE">
              <w:rPr>
                <w:sz w:val="20"/>
              </w:rPr>
              <w:t xml:space="preserve"> </w:t>
            </w:r>
            <w:proofErr w:type="spellStart"/>
            <w:r w:rsidRPr="00D948CE">
              <w:rPr>
                <w:sz w:val="20"/>
              </w:rPr>
              <w:t>în</w:t>
            </w:r>
            <w:proofErr w:type="spellEnd"/>
            <w:r w:rsidRPr="00D948CE">
              <w:rPr>
                <w:sz w:val="20"/>
              </w:rPr>
              <w:t xml:space="preserve"> </w:t>
            </w:r>
            <w:proofErr w:type="spellStart"/>
            <w:r w:rsidRPr="00D948CE">
              <w:rPr>
                <w:sz w:val="20"/>
              </w:rPr>
              <w:t>proprietate</w:t>
            </w:r>
            <w:proofErr w:type="spellEnd"/>
            <w:r w:rsidRPr="00D948CE">
              <w:rPr>
                <w:sz w:val="20"/>
              </w:rPr>
              <w:t xml:space="preserve"> </w:t>
            </w:r>
            <w:proofErr w:type="spellStart"/>
            <w:r w:rsidRPr="00D948CE">
              <w:rPr>
                <w:sz w:val="20"/>
              </w:rPr>
              <w:t>privată</w:t>
            </w:r>
            <w:proofErr w:type="spellEnd"/>
          </w:p>
        </w:tc>
        <w:tc>
          <w:tcPr>
            <w:tcW w:w="850" w:type="dxa"/>
          </w:tcPr>
          <w:p w14:paraId="2BE11EE9" w14:textId="77777777" w:rsidR="008F1174" w:rsidRPr="006409BA" w:rsidRDefault="008F1174" w:rsidP="00CF7CAF">
            <w:pPr>
              <w:jc w:val="center"/>
              <w:rPr>
                <w:sz w:val="20"/>
                <w:szCs w:val="20"/>
              </w:rPr>
            </w:pPr>
          </w:p>
        </w:tc>
        <w:tc>
          <w:tcPr>
            <w:tcW w:w="850" w:type="dxa"/>
          </w:tcPr>
          <w:p w14:paraId="766B937A" w14:textId="77777777" w:rsidR="008F1174" w:rsidRPr="006409BA" w:rsidRDefault="008F1174" w:rsidP="00CF7CAF">
            <w:pPr>
              <w:jc w:val="center"/>
              <w:rPr>
                <w:sz w:val="20"/>
                <w:szCs w:val="20"/>
              </w:rPr>
            </w:pPr>
          </w:p>
        </w:tc>
      </w:tr>
      <w:tr w:rsidR="008F1174" w:rsidRPr="006409BA" w14:paraId="6A3967AB" w14:textId="77777777" w:rsidTr="00817A50">
        <w:trPr>
          <w:trHeight w:val="224"/>
          <w:jc w:val="center"/>
        </w:trPr>
        <w:tc>
          <w:tcPr>
            <w:tcW w:w="8173" w:type="dxa"/>
            <w:gridSpan w:val="3"/>
          </w:tcPr>
          <w:p w14:paraId="2EBA8F46" w14:textId="39D70ACF" w:rsidR="008F1174" w:rsidRPr="00D948CE" w:rsidRDefault="00F819A4" w:rsidP="00D948CE">
            <w:pPr>
              <w:pStyle w:val="ListParagraph"/>
              <w:numPr>
                <w:ilvl w:val="0"/>
                <w:numId w:val="14"/>
              </w:numPr>
              <w:spacing w:after="120"/>
              <w:jc w:val="both"/>
              <w:rPr>
                <w:sz w:val="20"/>
              </w:rPr>
            </w:pPr>
            <w:r w:rsidRPr="00D948CE">
              <w:rPr>
                <w:sz w:val="20"/>
              </w:rPr>
              <w:t xml:space="preserve">C4.7 </w:t>
            </w:r>
            <w:proofErr w:type="spellStart"/>
            <w:r w:rsidRPr="00D948CE">
              <w:rPr>
                <w:sz w:val="20"/>
              </w:rPr>
              <w:t>Raport</w:t>
            </w:r>
            <w:proofErr w:type="spellEnd"/>
            <w:r w:rsidRPr="00D948CE">
              <w:rPr>
                <w:sz w:val="20"/>
              </w:rPr>
              <w:t xml:space="preserve"> </w:t>
            </w:r>
            <w:proofErr w:type="spellStart"/>
            <w:r w:rsidRPr="00D948CE">
              <w:rPr>
                <w:sz w:val="20"/>
              </w:rPr>
              <w:t>elaborat</w:t>
            </w:r>
            <w:proofErr w:type="spellEnd"/>
            <w:r w:rsidRPr="00D948CE">
              <w:rPr>
                <w:sz w:val="20"/>
              </w:rPr>
              <w:t xml:space="preserve"> de </w:t>
            </w:r>
            <w:proofErr w:type="spellStart"/>
            <w:r w:rsidRPr="00D948CE">
              <w:rPr>
                <w:sz w:val="20"/>
              </w:rPr>
              <w:t>către</w:t>
            </w:r>
            <w:proofErr w:type="spellEnd"/>
            <w:r w:rsidRPr="00D948CE">
              <w:rPr>
                <w:sz w:val="20"/>
              </w:rPr>
              <w:t xml:space="preserve"> un evaluator </w:t>
            </w:r>
            <w:proofErr w:type="spellStart"/>
            <w:r w:rsidRPr="00D948CE">
              <w:rPr>
                <w:sz w:val="20"/>
              </w:rPr>
              <w:t>certificat</w:t>
            </w:r>
            <w:proofErr w:type="spellEnd"/>
            <w:r w:rsidRPr="00D948CE">
              <w:rPr>
                <w:sz w:val="20"/>
              </w:rPr>
              <w:t xml:space="preserve">, </w:t>
            </w:r>
            <w:proofErr w:type="spellStart"/>
            <w:r w:rsidRPr="00D948CE">
              <w:rPr>
                <w:sz w:val="20"/>
              </w:rPr>
              <w:t>prin</w:t>
            </w:r>
            <w:proofErr w:type="spellEnd"/>
            <w:r w:rsidRPr="00D948CE">
              <w:rPr>
                <w:sz w:val="20"/>
              </w:rPr>
              <w:t xml:space="preserve"> care se </w:t>
            </w:r>
            <w:proofErr w:type="spellStart"/>
            <w:r w:rsidRPr="00D948CE">
              <w:rPr>
                <w:sz w:val="20"/>
              </w:rPr>
              <w:t>va</w:t>
            </w:r>
            <w:proofErr w:type="spellEnd"/>
            <w:r w:rsidRPr="00D948CE">
              <w:rPr>
                <w:sz w:val="20"/>
              </w:rPr>
              <w:t xml:space="preserve"> </w:t>
            </w:r>
            <w:proofErr w:type="spellStart"/>
            <w:r w:rsidRPr="00D948CE">
              <w:rPr>
                <w:sz w:val="20"/>
              </w:rPr>
              <w:t>stabili</w:t>
            </w:r>
            <w:proofErr w:type="spellEnd"/>
            <w:r w:rsidRPr="00D948CE">
              <w:rPr>
                <w:sz w:val="20"/>
              </w:rPr>
              <w:t xml:space="preserve"> </w:t>
            </w:r>
            <w:proofErr w:type="spellStart"/>
            <w:r w:rsidRPr="00D948CE">
              <w:rPr>
                <w:sz w:val="20"/>
              </w:rPr>
              <w:t>valoarea</w:t>
            </w:r>
            <w:proofErr w:type="spellEnd"/>
            <w:r w:rsidRPr="00D948CE">
              <w:rPr>
                <w:sz w:val="20"/>
              </w:rPr>
              <w:t xml:space="preserve"> de </w:t>
            </w:r>
            <w:proofErr w:type="spellStart"/>
            <w:r w:rsidRPr="00D948CE">
              <w:rPr>
                <w:sz w:val="20"/>
              </w:rPr>
              <w:t>piaţă</w:t>
            </w:r>
            <w:proofErr w:type="spellEnd"/>
            <w:r w:rsidRPr="00D948CE">
              <w:rPr>
                <w:sz w:val="20"/>
              </w:rPr>
              <w:t xml:space="preserve"> a </w:t>
            </w:r>
            <w:proofErr w:type="spellStart"/>
            <w:r w:rsidRPr="00D948CE">
              <w:rPr>
                <w:sz w:val="20"/>
              </w:rPr>
              <w:t>terenului</w:t>
            </w:r>
            <w:proofErr w:type="spellEnd"/>
          </w:p>
        </w:tc>
        <w:tc>
          <w:tcPr>
            <w:tcW w:w="850" w:type="dxa"/>
          </w:tcPr>
          <w:p w14:paraId="461743AD" w14:textId="77777777" w:rsidR="008F1174" w:rsidRPr="006409BA" w:rsidRDefault="008F1174" w:rsidP="00CF7CAF">
            <w:pPr>
              <w:jc w:val="center"/>
              <w:rPr>
                <w:sz w:val="20"/>
                <w:szCs w:val="20"/>
              </w:rPr>
            </w:pPr>
          </w:p>
        </w:tc>
        <w:tc>
          <w:tcPr>
            <w:tcW w:w="850" w:type="dxa"/>
          </w:tcPr>
          <w:p w14:paraId="058C161F" w14:textId="77777777" w:rsidR="008F1174" w:rsidRPr="006409BA" w:rsidRDefault="008F1174" w:rsidP="00CF7CAF">
            <w:pPr>
              <w:jc w:val="center"/>
              <w:rPr>
                <w:sz w:val="20"/>
                <w:szCs w:val="20"/>
              </w:rPr>
            </w:pPr>
          </w:p>
        </w:tc>
      </w:tr>
      <w:tr w:rsidR="002654E0" w:rsidRPr="006409BA" w14:paraId="48D284DF" w14:textId="77777777" w:rsidTr="00817A50">
        <w:trPr>
          <w:trHeight w:val="224"/>
          <w:jc w:val="center"/>
        </w:trPr>
        <w:tc>
          <w:tcPr>
            <w:tcW w:w="8173" w:type="dxa"/>
            <w:gridSpan w:val="3"/>
          </w:tcPr>
          <w:p w14:paraId="1BF05709" w14:textId="77777777" w:rsidR="002654E0" w:rsidRPr="006409BA" w:rsidRDefault="002654E0" w:rsidP="00B06B1E">
            <w:pPr>
              <w:numPr>
                <w:ilvl w:val="0"/>
                <w:numId w:val="14"/>
              </w:numPr>
              <w:spacing w:after="120"/>
              <w:jc w:val="both"/>
              <w:rPr>
                <w:sz w:val="20"/>
                <w:szCs w:val="20"/>
              </w:rPr>
            </w:pPr>
            <w:r w:rsidRPr="006409BA">
              <w:rPr>
                <w:sz w:val="20"/>
                <w:szCs w:val="20"/>
              </w:rPr>
              <w:t>Formularul standard Natura 2000/documentul de fundamentare a instituirii ariei naturale protejate de interes naţional pentru toate ariile naturale protejate (situri Natura 2000 sau arii naturale protejate de interes naţional) vizate de proiect, sau/ şi fişa ariei naturale protejate disponibilă la APM pentru ariile naturale protejate de interes naţional (Anexa C.5) a fost anexat?</w:t>
            </w:r>
          </w:p>
        </w:tc>
        <w:tc>
          <w:tcPr>
            <w:tcW w:w="850" w:type="dxa"/>
          </w:tcPr>
          <w:p w14:paraId="6E47B41B" w14:textId="77777777" w:rsidR="002654E0" w:rsidRPr="006409BA" w:rsidRDefault="002654E0" w:rsidP="00CF7CAF">
            <w:pPr>
              <w:jc w:val="center"/>
              <w:rPr>
                <w:sz w:val="20"/>
                <w:szCs w:val="20"/>
              </w:rPr>
            </w:pPr>
          </w:p>
        </w:tc>
        <w:tc>
          <w:tcPr>
            <w:tcW w:w="850" w:type="dxa"/>
          </w:tcPr>
          <w:p w14:paraId="4FD566B8" w14:textId="77777777" w:rsidR="002654E0" w:rsidRPr="006409BA" w:rsidRDefault="002654E0" w:rsidP="00CF7CAF">
            <w:pPr>
              <w:jc w:val="center"/>
              <w:rPr>
                <w:sz w:val="20"/>
                <w:szCs w:val="20"/>
              </w:rPr>
            </w:pPr>
          </w:p>
        </w:tc>
      </w:tr>
      <w:tr w:rsidR="002654E0" w:rsidRPr="006409BA" w14:paraId="5E594AC0" w14:textId="77777777" w:rsidTr="00817A50">
        <w:trPr>
          <w:trHeight w:val="224"/>
          <w:jc w:val="center"/>
        </w:trPr>
        <w:tc>
          <w:tcPr>
            <w:tcW w:w="8173" w:type="dxa"/>
            <w:gridSpan w:val="3"/>
          </w:tcPr>
          <w:p w14:paraId="4F404BA8" w14:textId="77777777" w:rsidR="002654E0" w:rsidRPr="006409BA" w:rsidRDefault="002654E0" w:rsidP="00B06B1E">
            <w:pPr>
              <w:numPr>
                <w:ilvl w:val="0"/>
                <w:numId w:val="14"/>
              </w:numPr>
              <w:spacing w:after="120"/>
              <w:jc w:val="both"/>
              <w:rPr>
                <w:sz w:val="20"/>
                <w:szCs w:val="20"/>
              </w:rPr>
            </w:pPr>
            <w:r w:rsidRPr="006409BA">
              <w:rPr>
                <w:sz w:val="20"/>
                <w:szCs w:val="20"/>
              </w:rPr>
              <w:t>Plan de management aprobat (pentru Acţiunea B) şi actul normativ de aprobare (Anexa C.6) a fost anexat?</w:t>
            </w:r>
          </w:p>
        </w:tc>
        <w:tc>
          <w:tcPr>
            <w:tcW w:w="850" w:type="dxa"/>
          </w:tcPr>
          <w:p w14:paraId="70A35467" w14:textId="77777777" w:rsidR="002654E0" w:rsidRPr="006409BA" w:rsidRDefault="002654E0" w:rsidP="00CF7CAF">
            <w:pPr>
              <w:jc w:val="center"/>
              <w:rPr>
                <w:sz w:val="20"/>
                <w:szCs w:val="20"/>
              </w:rPr>
            </w:pPr>
          </w:p>
        </w:tc>
        <w:tc>
          <w:tcPr>
            <w:tcW w:w="850" w:type="dxa"/>
          </w:tcPr>
          <w:p w14:paraId="44E9F498" w14:textId="77777777" w:rsidR="002654E0" w:rsidRPr="006409BA" w:rsidRDefault="002654E0" w:rsidP="00CF7CAF">
            <w:pPr>
              <w:jc w:val="center"/>
              <w:rPr>
                <w:sz w:val="20"/>
                <w:szCs w:val="20"/>
              </w:rPr>
            </w:pPr>
          </w:p>
        </w:tc>
      </w:tr>
      <w:tr w:rsidR="002654E0" w:rsidRPr="006409BA" w14:paraId="1B1EA8FD" w14:textId="77777777" w:rsidTr="00817A50">
        <w:trPr>
          <w:trHeight w:val="645"/>
          <w:jc w:val="center"/>
        </w:trPr>
        <w:tc>
          <w:tcPr>
            <w:tcW w:w="8173" w:type="dxa"/>
            <w:gridSpan w:val="3"/>
          </w:tcPr>
          <w:p w14:paraId="2295984B" w14:textId="77777777" w:rsidR="002654E0" w:rsidRPr="006409BA" w:rsidRDefault="002654E0" w:rsidP="00B06B1E">
            <w:pPr>
              <w:numPr>
                <w:ilvl w:val="0"/>
                <w:numId w:val="14"/>
              </w:numPr>
              <w:spacing w:after="120"/>
              <w:jc w:val="both"/>
              <w:rPr>
                <w:sz w:val="20"/>
                <w:szCs w:val="20"/>
              </w:rPr>
            </w:pPr>
            <w:r w:rsidRPr="006409BA">
              <w:rPr>
                <w:sz w:val="20"/>
                <w:szCs w:val="20"/>
              </w:rPr>
              <w:t>Dacă proiectul conţine lucrări de infrastructură, studiul de fezabilitate / proiectul tehnic este anexat (Anexa C7 şi Anexa C8)?</w:t>
            </w:r>
          </w:p>
        </w:tc>
        <w:tc>
          <w:tcPr>
            <w:tcW w:w="850" w:type="dxa"/>
          </w:tcPr>
          <w:p w14:paraId="60004857" w14:textId="77777777" w:rsidR="002654E0" w:rsidRPr="006409BA" w:rsidRDefault="002654E0" w:rsidP="00CF7CAF">
            <w:pPr>
              <w:jc w:val="center"/>
              <w:rPr>
                <w:sz w:val="20"/>
                <w:szCs w:val="20"/>
              </w:rPr>
            </w:pPr>
          </w:p>
        </w:tc>
        <w:tc>
          <w:tcPr>
            <w:tcW w:w="850" w:type="dxa"/>
          </w:tcPr>
          <w:p w14:paraId="05E41C4F" w14:textId="77777777" w:rsidR="002654E0" w:rsidRPr="006409BA" w:rsidRDefault="002654E0" w:rsidP="00CF7CAF">
            <w:pPr>
              <w:jc w:val="center"/>
              <w:rPr>
                <w:sz w:val="20"/>
                <w:szCs w:val="20"/>
              </w:rPr>
            </w:pPr>
          </w:p>
        </w:tc>
      </w:tr>
      <w:tr w:rsidR="002654E0" w:rsidRPr="006409BA" w14:paraId="253F2A7F" w14:textId="77777777" w:rsidTr="00CB0266">
        <w:trPr>
          <w:trHeight w:val="313"/>
          <w:jc w:val="center"/>
        </w:trPr>
        <w:tc>
          <w:tcPr>
            <w:tcW w:w="8173" w:type="dxa"/>
            <w:gridSpan w:val="3"/>
          </w:tcPr>
          <w:p w14:paraId="0245C4C9" w14:textId="77777777" w:rsidR="002654E0" w:rsidRPr="006409BA" w:rsidRDefault="002654E0" w:rsidP="00B06B1E">
            <w:pPr>
              <w:numPr>
                <w:ilvl w:val="0"/>
                <w:numId w:val="14"/>
              </w:numPr>
              <w:spacing w:after="120"/>
              <w:jc w:val="both"/>
              <w:rPr>
                <w:sz w:val="20"/>
                <w:szCs w:val="20"/>
              </w:rPr>
            </w:pPr>
            <w:r w:rsidRPr="006409BA">
              <w:rPr>
                <w:sz w:val="20"/>
                <w:szCs w:val="20"/>
              </w:rPr>
              <w:t>Planul</w:t>
            </w:r>
            <w:r w:rsidR="00174423" w:rsidRPr="006409BA">
              <w:rPr>
                <w:sz w:val="20"/>
                <w:szCs w:val="20"/>
              </w:rPr>
              <w:t xml:space="preserve"> de</w:t>
            </w:r>
            <w:r w:rsidRPr="006409BA">
              <w:rPr>
                <w:sz w:val="20"/>
                <w:szCs w:val="20"/>
              </w:rPr>
              <w:t xml:space="preserve"> </w:t>
            </w:r>
            <w:r w:rsidR="001B690E" w:rsidRPr="006409BA">
              <w:rPr>
                <w:sz w:val="20"/>
                <w:szCs w:val="20"/>
              </w:rPr>
              <w:t>informare şi publicitate</w:t>
            </w:r>
            <w:r w:rsidRPr="006409BA">
              <w:rPr>
                <w:sz w:val="20"/>
                <w:szCs w:val="20"/>
              </w:rPr>
              <w:t xml:space="preserve"> este ataşat?(Anexa C9)</w:t>
            </w:r>
          </w:p>
        </w:tc>
        <w:tc>
          <w:tcPr>
            <w:tcW w:w="850" w:type="dxa"/>
          </w:tcPr>
          <w:p w14:paraId="499B0273" w14:textId="77777777" w:rsidR="002654E0" w:rsidRPr="006409BA" w:rsidRDefault="002654E0" w:rsidP="00CF7CAF">
            <w:pPr>
              <w:jc w:val="center"/>
              <w:rPr>
                <w:sz w:val="20"/>
                <w:szCs w:val="20"/>
              </w:rPr>
            </w:pPr>
          </w:p>
        </w:tc>
        <w:tc>
          <w:tcPr>
            <w:tcW w:w="850" w:type="dxa"/>
          </w:tcPr>
          <w:p w14:paraId="5AB9CECB" w14:textId="77777777" w:rsidR="002654E0" w:rsidRPr="006409BA" w:rsidRDefault="002654E0" w:rsidP="00CF7CAF">
            <w:pPr>
              <w:jc w:val="center"/>
              <w:rPr>
                <w:sz w:val="20"/>
                <w:szCs w:val="20"/>
              </w:rPr>
            </w:pPr>
          </w:p>
        </w:tc>
      </w:tr>
      <w:tr w:rsidR="002654E0" w:rsidRPr="006409BA" w14:paraId="61BAAF97" w14:textId="77777777" w:rsidTr="00CB0266">
        <w:trPr>
          <w:trHeight w:val="285"/>
          <w:jc w:val="center"/>
        </w:trPr>
        <w:tc>
          <w:tcPr>
            <w:tcW w:w="8173" w:type="dxa"/>
            <w:gridSpan w:val="3"/>
          </w:tcPr>
          <w:p w14:paraId="034E216F" w14:textId="685EB6C4" w:rsidR="002654E0" w:rsidRPr="006409BA" w:rsidRDefault="00E361BB">
            <w:pPr>
              <w:numPr>
                <w:ilvl w:val="0"/>
                <w:numId w:val="14"/>
              </w:numPr>
              <w:spacing w:after="120"/>
              <w:jc w:val="both"/>
              <w:rPr>
                <w:sz w:val="20"/>
                <w:szCs w:val="20"/>
              </w:rPr>
            </w:pPr>
            <w:r>
              <w:rPr>
                <w:iCs/>
                <w:sz w:val="20"/>
                <w:szCs w:val="20"/>
              </w:rPr>
              <w:t xml:space="preserve">În cazul entităților de drept privat, </w:t>
            </w:r>
            <w:r w:rsidR="002654E0" w:rsidRPr="006409BA">
              <w:rPr>
                <w:iCs/>
                <w:sz w:val="20"/>
                <w:szCs w:val="20"/>
              </w:rPr>
              <w:t>Bilanţ</w:t>
            </w:r>
            <w:r w:rsidR="00221A99" w:rsidRPr="006409BA">
              <w:rPr>
                <w:iCs/>
                <w:sz w:val="20"/>
                <w:szCs w:val="20"/>
              </w:rPr>
              <w:t>ul contabil, împreună cu contul de profit şi pierdere</w:t>
            </w:r>
            <w:r w:rsidR="00335A71">
              <w:rPr>
                <w:iCs/>
                <w:sz w:val="20"/>
                <w:szCs w:val="20"/>
              </w:rPr>
              <w:t>/</w:t>
            </w:r>
            <w:r w:rsidR="00335A71" w:rsidRPr="00EA6F0D">
              <w:rPr>
                <w:sz w:val="20"/>
                <w:szCs w:val="20"/>
              </w:rPr>
              <w:t>contul rezultatului exercițiului</w:t>
            </w:r>
            <w:r w:rsidR="00335A71" w:rsidRPr="006409BA">
              <w:rPr>
                <w:iCs/>
                <w:sz w:val="20"/>
                <w:szCs w:val="20"/>
              </w:rPr>
              <w:t xml:space="preserve"> </w:t>
            </w:r>
            <w:r w:rsidR="00221A99" w:rsidRPr="006409BA">
              <w:rPr>
                <w:iCs/>
                <w:sz w:val="20"/>
                <w:szCs w:val="20"/>
              </w:rPr>
              <w:t xml:space="preserve">după caz, </w:t>
            </w:r>
            <w:r w:rsidR="002654E0" w:rsidRPr="006409BA">
              <w:rPr>
                <w:iCs/>
                <w:sz w:val="20"/>
                <w:szCs w:val="20"/>
              </w:rPr>
              <w:t>depus şi înregistrat la organul fiscal competent</w:t>
            </w:r>
            <w:r w:rsidR="00335A71">
              <w:rPr>
                <w:sz w:val="20"/>
                <w:szCs w:val="20"/>
              </w:rPr>
              <w:t xml:space="preserve">, și după caz, Nota justificativă </w:t>
            </w:r>
            <w:r w:rsidR="00335A71" w:rsidRPr="00335A71">
              <w:rPr>
                <w:sz w:val="20"/>
                <w:szCs w:val="20"/>
              </w:rPr>
              <w:t>privind sursa pierderilor și modul de remediere a situației</w:t>
            </w:r>
            <w:r w:rsidR="001B690E" w:rsidRPr="006409BA">
              <w:rPr>
                <w:sz w:val="20"/>
                <w:szCs w:val="20"/>
              </w:rPr>
              <w:t xml:space="preserve">/ </w:t>
            </w:r>
            <w:r>
              <w:rPr>
                <w:sz w:val="20"/>
                <w:szCs w:val="20"/>
              </w:rPr>
              <w:t>În cazul instituțiilor publice, b</w:t>
            </w:r>
            <w:r w:rsidR="001B690E" w:rsidRPr="006409BA">
              <w:rPr>
                <w:sz w:val="20"/>
                <w:szCs w:val="20"/>
              </w:rPr>
              <w:t xml:space="preserve">ugetul aprobat al instituției publice care cofinanțează proiectul sau demararea procedurilor de includere în buget </w:t>
            </w:r>
            <w:r w:rsidR="002654E0" w:rsidRPr="006409BA">
              <w:rPr>
                <w:sz w:val="20"/>
                <w:szCs w:val="20"/>
              </w:rPr>
              <w:t>este</w:t>
            </w:r>
            <w:r>
              <w:rPr>
                <w:sz w:val="20"/>
                <w:szCs w:val="20"/>
              </w:rPr>
              <w:t>/sunt</w:t>
            </w:r>
            <w:r w:rsidR="002654E0" w:rsidRPr="006409BA">
              <w:rPr>
                <w:sz w:val="20"/>
                <w:szCs w:val="20"/>
              </w:rPr>
              <w:t xml:space="preserve"> anexat</w:t>
            </w:r>
            <w:r>
              <w:rPr>
                <w:sz w:val="20"/>
                <w:szCs w:val="20"/>
              </w:rPr>
              <w:t>e</w:t>
            </w:r>
            <w:r w:rsidR="002654E0" w:rsidRPr="006409BA">
              <w:rPr>
                <w:sz w:val="20"/>
                <w:szCs w:val="20"/>
              </w:rPr>
              <w:t>? (Anexa C.10)</w:t>
            </w:r>
          </w:p>
        </w:tc>
        <w:tc>
          <w:tcPr>
            <w:tcW w:w="850" w:type="dxa"/>
          </w:tcPr>
          <w:p w14:paraId="676543E3" w14:textId="77777777" w:rsidR="002654E0" w:rsidRPr="006409BA" w:rsidRDefault="002654E0" w:rsidP="00CF7CAF">
            <w:pPr>
              <w:jc w:val="center"/>
              <w:rPr>
                <w:sz w:val="20"/>
                <w:szCs w:val="20"/>
              </w:rPr>
            </w:pPr>
          </w:p>
        </w:tc>
        <w:tc>
          <w:tcPr>
            <w:tcW w:w="850" w:type="dxa"/>
          </w:tcPr>
          <w:p w14:paraId="32EA4DE2" w14:textId="77777777" w:rsidR="002654E0" w:rsidRPr="006409BA" w:rsidRDefault="002654E0" w:rsidP="00CF7CAF">
            <w:pPr>
              <w:jc w:val="center"/>
              <w:rPr>
                <w:sz w:val="20"/>
                <w:szCs w:val="20"/>
              </w:rPr>
            </w:pPr>
          </w:p>
        </w:tc>
      </w:tr>
      <w:tr w:rsidR="002654E0" w:rsidRPr="006409BA" w14:paraId="3E4095CF" w14:textId="77777777" w:rsidTr="00CB0266">
        <w:trPr>
          <w:trHeight w:val="285"/>
          <w:jc w:val="center"/>
        </w:trPr>
        <w:tc>
          <w:tcPr>
            <w:tcW w:w="8173" w:type="dxa"/>
            <w:gridSpan w:val="3"/>
          </w:tcPr>
          <w:p w14:paraId="51EF218D" w14:textId="77777777" w:rsidR="002654E0" w:rsidRPr="006409BA" w:rsidRDefault="002654E0" w:rsidP="00B06B1E">
            <w:pPr>
              <w:numPr>
                <w:ilvl w:val="0"/>
                <w:numId w:val="14"/>
              </w:numPr>
              <w:spacing w:after="120"/>
              <w:jc w:val="both"/>
              <w:rPr>
                <w:iCs/>
                <w:sz w:val="20"/>
                <w:szCs w:val="20"/>
              </w:rPr>
            </w:pPr>
            <w:r w:rsidRPr="006409BA">
              <w:rPr>
                <w:iCs/>
                <w:sz w:val="20"/>
                <w:szCs w:val="20"/>
              </w:rPr>
              <w:t>Documentul privind descrierea măsurilor inovative (Anexa C.11) a fost anexat?</w:t>
            </w:r>
          </w:p>
        </w:tc>
        <w:tc>
          <w:tcPr>
            <w:tcW w:w="850" w:type="dxa"/>
          </w:tcPr>
          <w:p w14:paraId="5DE6F510" w14:textId="77777777" w:rsidR="002654E0" w:rsidRPr="006409BA" w:rsidRDefault="002654E0" w:rsidP="00CF7CAF">
            <w:pPr>
              <w:jc w:val="center"/>
              <w:rPr>
                <w:sz w:val="20"/>
                <w:szCs w:val="20"/>
              </w:rPr>
            </w:pPr>
          </w:p>
        </w:tc>
        <w:tc>
          <w:tcPr>
            <w:tcW w:w="850" w:type="dxa"/>
          </w:tcPr>
          <w:p w14:paraId="005454A9" w14:textId="77777777" w:rsidR="002654E0" w:rsidRPr="006409BA" w:rsidRDefault="002654E0" w:rsidP="00CF7CAF">
            <w:pPr>
              <w:jc w:val="center"/>
              <w:rPr>
                <w:sz w:val="20"/>
                <w:szCs w:val="20"/>
              </w:rPr>
            </w:pPr>
          </w:p>
        </w:tc>
      </w:tr>
      <w:tr w:rsidR="002654E0" w:rsidRPr="006409BA" w14:paraId="2B3898BA" w14:textId="77777777" w:rsidTr="00CB0266">
        <w:trPr>
          <w:trHeight w:val="92"/>
          <w:jc w:val="center"/>
        </w:trPr>
        <w:tc>
          <w:tcPr>
            <w:tcW w:w="8173" w:type="dxa"/>
            <w:gridSpan w:val="3"/>
          </w:tcPr>
          <w:p w14:paraId="4EC00BCE" w14:textId="77777777" w:rsidR="002654E0" w:rsidRPr="006409BA" w:rsidRDefault="002654E0" w:rsidP="00B06B1E">
            <w:pPr>
              <w:pStyle w:val="ListParagraph"/>
              <w:widowControl w:val="0"/>
              <w:numPr>
                <w:ilvl w:val="0"/>
                <w:numId w:val="14"/>
              </w:numPr>
              <w:spacing w:before="60"/>
              <w:jc w:val="both"/>
              <w:rPr>
                <w:sz w:val="20"/>
                <w:lang w:val="ro-RO"/>
              </w:rPr>
            </w:pPr>
            <w:r w:rsidRPr="006409BA">
              <w:rPr>
                <w:sz w:val="20"/>
                <w:lang w:val="ro-RO"/>
              </w:rPr>
              <w:t>În cazul proiectelor  ce conţin investiţii realizate înainte de înainte de depunerea cererii de finanţare, acestea au fost verificate din punct al legislaţiei în vigoare privind achiziţiile publice şi au fost formulate concluzii care permit acceptarea proiectului ca fiind eligibil cu sau fără condiţii</w:t>
            </w:r>
          </w:p>
          <w:p w14:paraId="3891AB63" w14:textId="77777777" w:rsidR="002654E0" w:rsidRPr="006409BA" w:rsidRDefault="002654E0" w:rsidP="0006431D">
            <w:pPr>
              <w:pStyle w:val="ListParagraph"/>
              <w:widowControl w:val="0"/>
              <w:numPr>
                <w:ilvl w:val="0"/>
                <w:numId w:val="23"/>
              </w:numPr>
              <w:spacing w:before="60"/>
              <w:ind w:left="1440"/>
              <w:jc w:val="both"/>
              <w:rPr>
                <w:i/>
                <w:iCs/>
                <w:color w:val="FF0000"/>
                <w:sz w:val="20"/>
                <w:lang w:val="ro-RO"/>
              </w:rPr>
            </w:pPr>
            <w:r w:rsidRPr="006409BA">
              <w:rPr>
                <w:i/>
                <w:color w:val="FF0000"/>
                <w:sz w:val="20"/>
                <w:lang w:val="ro-RO"/>
              </w:rPr>
              <w:t xml:space="preserve">Conform document elaborat de Serviciul de Achiziţii </w:t>
            </w:r>
            <w:r w:rsidR="008F7665">
              <w:rPr>
                <w:i/>
                <w:color w:val="FF0000"/>
                <w:sz w:val="20"/>
                <w:lang w:val="ro-RO"/>
              </w:rPr>
              <w:t>al AMPOIM</w:t>
            </w:r>
          </w:p>
        </w:tc>
        <w:tc>
          <w:tcPr>
            <w:tcW w:w="850" w:type="dxa"/>
          </w:tcPr>
          <w:p w14:paraId="4768CEBB" w14:textId="77777777" w:rsidR="002654E0" w:rsidRPr="006409BA" w:rsidRDefault="002654E0" w:rsidP="00CF7CAF">
            <w:pPr>
              <w:jc w:val="center"/>
              <w:rPr>
                <w:sz w:val="20"/>
                <w:szCs w:val="20"/>
              </w:rPr>
            </w:pPr>
          </w:p>
        </w:tc>
        <w:tc>
          <w:tcPr>
            <w:tcW w:w="850" w:type="dxa"/>
          </w:tcPr>
          <w:p w14:paraId="1ACFA6A4" w14:textId="77777777" w:rsidR="002654E0" w:rsidRPr="006409BA" w:rsidRDefault="002654E0" w:rsidP="00CF7CAF">
            <w:pPr>
              <w:jc w:val="center"/>
              <w:rPr>
                <w:sz w:val="20"/>
                <w:szCs w:val="20"/>
              </w:rPr>
            </w:pPr>
          </w:p>
        </w:tc>
      </w:tr>
      <w:tr w:rsidR="004E1AFA" w:rsidRPr="006409BA" w14:paraId="170AF286" w14:textId="77777777" w:rsidTr="00CF5F19">
        <w:trPr>
          <w:trHeight w:val="92"/>
          <w:jc w:val="center"/>
        </w:trPr>
        <w:tc>
          <w:tcPr>
            <w:tcW w:w="8173" w:type="dxa"/>
            <w:gridSpan w:val="3"/>
            <w:shd w:val="clear" w:color="auto" w:fill="auto"/>
          </w:tcPr>
          <w:p w14:paraId="40196A43" w14:textId="11267517" w:rsidR="004E1AFA" w:rsidRPr="00D948CE" w:rsidRDefault="004E1AFA" w:rsidP="00B06B1E">
            <w:pPr>
              <w:pStyle w:val="ListParagraph"/>
              <w:widowControl w:val="0"/>
              <w:numPr>
                <w:ilvl w:val="0"/>
                <w:numId w:val="14"/>
              </w:numPr>
              <w:spacing w:before="60"/>
              <w:jc w:val="both"/>
              <w:rPr>
                <w:sz w:val="20"/>
                <w:lang w:val="ro-RO"/>
              </w:rPr>
            </w:pPr>
            <w:r w:rsidRPr="00D948CE">
              <w:rPr>
                <w:sz w:val="20"/>
                <w:lang w:val="ro-RO"/>
              </w:rPr>
              <w:t>Matricea de corelare a proiectului a fost atașată? (Anexa C.12)</w:t>
            </w:r>
          </w:p>
        </w:tc>
        <w:tc>
          <w:tcPr>
            <w:tcW w:w="850" w:type="dxa"/>
            <w:shd w:val="clear" w:color="auto" w:fill="auto"/>
          </w:tcPr>
          <w:p w14:paraId="2A0E6522" w14:textId="77777777" w:rsidR="004E1AFA" w:rsidRPr="006409BA" w:rsidRDefault="004E1AFA" w:rsidP="00CF7CAF">
            <w:pPr>
              <w:jc w:val="center"/>
              <w:rPr>
                <w:sz w:val="20"/>
                <w:szCs w:val="20"/>
              </w:rPr>
            </w:pPr>
          </w:p>
        </w:tc>
        <w:tc>
          <w:tcPr>
            <w:tcW w:w="850" w:type="dxa"/>
            <w:shd w:val="clear" w:color="auto" w:fill="auto"/>
          </w:tcPr>
          <w:p w14:paraId="054A8632" w14:textId="77777777" w:rsidR="004E1AFA" w:rsidRPr="006409BA" w:rsidRDefault="004E1AFA" w:rsidP="00CF7CAF">
            <w:pPr>
              <w:jc w:val="center"/>
              <w:rPr>
                <w:sz w:val="20"/>
                <w:szCs w:val="20"/>
              </w:rPr>
            </w:pPr>
          </w:p>
        </w:tc>
      </w:tr>
      <w:tr w:rsidR="004E1AFA" w:rsidRPr="006409BA" w14:paraId="479BA3D1" w14:textId="77777777" w:rsidTr="00CF5F19">
        <w:trPr>
          <w:trHeight w:val="92"/>
          <w:jc w:val="center"/>
        </w:trPr>
        <w:tc>
          <w:tcPr>
            <w:tcW w:w="8173" w:type="dxa"/>
            <w:gridSpan w:val="3"/>
            <w:shd w:val="clear" w:color="auto" w:fill="auto"/>
          </w:tcPr>
          <w:p w14:paraId="0C96D367" w14:textId="2F83CF93" w:rsidR="004E1AFA" w:rsidRPr="00D948CE" w:rsidRDefault="00CF5F19" w:rsidP="00D8266A">
            <w:pPr>
              <w:pStyle w:val="ListParagraph"/>
              <w:widowControl w:val="0"/>
              <w:numPr>
                <w:ilvl w:val="0"/>
                <w:numId w:val="14"/>
              </w:numPr>
              <w:spacing w:before="60"/>
              <w:jc w:val="both"/>
              <w:rPr>
                <w:sz w:val="20"/>
                <w:lang w:val="ro-RO"/>
              </w:rPr>
            </w:pPr>
            <w:r w:rsidRPr="00D948CE">
              <w:rPr>
                <w:sz w:val="20"/>
                <w:lang w:val="ro-RO"/>
              </w:rPr>
              <w:lastRenderedPageBreak/>
              <w:t xml:space="preserve">Planul de achiziții în format </w:t>
            </w:r>
            <w:r w:rsidR="00D8266A" w:rsidRPr="00D948CE">
              <w:rPr>
                <w:sz w:val="20"/>
                <w:lang w:val="ro-RO"/>
              </w:rPr>
              <w:t>tabelar</w:t>
            </w:r>
            <w:r w:rsidRPr="00D948CE">
              <w:rPr>
                <w:sz w:val="20"/>
                <w:lang w:val="ro-RO"/>
              </w:rPr>
              <w:t xml:space="preserve"> a fost atașat? (Anexa C.13)</w:t>
            </w:r>
          </w:p>
        </w:tc>
        <w:tc>
          <w:tcPr>
            <w:tcW w:w="850" w:type="dxa"/>
            <w:shd w:val="clear" w:color="auto" w:fill="auto"/>
          </w:tcPr>
          <w:p w14:paraId="1138CFF7" w14:textId="77777777" w:rsidR="004E1AFA" w:rsidRPr="006409BA" w:rsidRDefault="004E1AFA" w:rsidP="00CF7CAF">
            <w:pPr>
              <w:jc w:val="center"/>
              <w:rPr>
                <w:sz w:val="20"/>
                <w:szCs w:val="20"/>
              </w:rPr>
            </w:pPr>
          </w:p>
        </w:tc>
        <w:tc>
          <w:tcPr>
            <w:tcW w:w="850" w:type="dxa"/>
            <w:shd w:val="clear" w:color="auto" w:fill="auto"/>
          </w:tcPr>
          <w:p w14:paraId="4B8EFD63" w14:textId="77777777" w:rsidR="004E1AFA" w:rsidRPr="006409BA" w:rsidRDefault="004E1AFA" w:rsidP="00CF7CAF">
            <w:pPr>
              <w:jc w:val="center"/>
              <w:rPr>
                <w:sz w:val="20"/>
                <w:szCs w:val="20"/>
              </w:rPr>
            </w:pPr>
          </w:p>
        </w:tc>
      </w:tr>
      <w:tr w:rsidR="00CF5F19" w:rsidRPr="006409BA" w14:paraId="10A32C08" w14:textId="77777777" w:rsidTr="00CF5F19">
        <w:trPr>
          <w:trHeight w:val="92"/>
          <w:jc w:val="center"/>
        </w:trPr>
        <w:tc>
          <w:tcPr>
            <w:tcW w:w="8173" w:type="dxa"/>
            <w:gridSpan w:val="3"/>
            <w:shd w:val="clear" w:color="auto" w:fill="auto"/>
          </w:tcPr>
          <w:p w14:paraId="1783A299" w14:textId="190D441F" w:rsidR="00CF5F19" w:rsidRPr="00D948CE" w:rsidRDefault="00CF5F19" w:rsidP="00CF5F19">
            <w:pPr>
              <w:pStyle w:val="ListParagraph"/>
              <w:widowControl w:val="0"/>
              <w:numPr>
                <w:ilvl w:val="0"/>
                <w:numId w:val="14"/>
              </w:numPr>
              <w:spacing w:before="60"/>
              <w:jc w:val="both"/>
              <w:rPr>
                <w:sz w:val="20"/>
                <w:lang w:val="ro-RO"/>
              </w:rPr>
            </w:pPr>
            <w:r w:rsidRPr="00D948CE">
              <w:rPr>
                <w:sz w:val="20"/>
                <w:lang w:val="ro-RO"/>
              </w:rPr>
              <w:t>Graficul de implementare al proiectului a fost atașat? ( Anexa C.14)</w:t>
            </w:r>
          </w:p>
        </w:tc>
        <w:tc>
          <w:tcPr>
            <w:tcW w:w="850" w:type="dxa"/>
            <w:shd w:val="clear" w:color="auto" w:fill="auto"/>
          </w:tcPr>
          <w:p w14:paraId="30017CDB" w14:textId="77777777" w:rsidR="00CF5F19" w:rsidRPr="006409BA" w:rsidRDefault="00CF5F19" w:rsidP="00CF7CAF">
            <w:pPr>
              <w:jc w:val="center"/>
              <w:rPr>
                <w:sz w:val="20"/>
                <w:szCs w:val="20"/>
              </w:rPr>
            </w:pPr>
          </w:p>
        </w:tc>
        <w:tc>
          <w:tcPr>
            <w:tcW w:w="850" w:type="dxa"/>
            <w:shd w:val="clear" w:color="auto" w:fill="auto"/>
          </w:tcPr>
          <w:p w14:paraId="441FBD04" w14:textId="77777777" w:rsidR="00CF5F19" w:rsidRPr="006409BA" w:rsidRDefault="00CF5F19" w:rsidP="00CF7CAF">
            <w:pPr>
              <w:jc w:val="center"/>
              <w:rPr>
                <w:sz w:val="20"/>
                <w:szCs w:val="20"/>
              </w:rPr>
            </w:pPr>
          </w:p>
        </w:tc>
      </w:tr>
      <w:tr w:rsidR="00D41AA3" w:rsidRPr="006409BA" w14:paraId="38CEEBEE" w14:textId="77777777" w:rsidTr="00CF5F19">
        <w:trPr>
          <w:trHeight w:val="92"/>
          <w:jc w:val="center"/>
        </w:trPr>
        <w:tc>
          <w:tcPr>
            <w:tcW w:w="8173" w:type="dxa"/>
            <w:gridSpan w:val="3"/>
            <w:shd w:val="clear" w:color="auto" w:fill="auto"/>
          </w:tcPr>
          <w:p w14:paraId="56B6D7C4" w14:textId="3DE3C317" w:rsidR="00D41AA3" w:rsidRPr="00D948CE" w:rsidRDefault="00D41AA3" w:rsidP="00CF5F19">
            <w:pPr>
              <w:pStyle w:val="ListParagraph"/>
              <w:widowControl w:val="0"/>
              <w:numPr>
                <w:ilvl w:val="0"/>
                <w:numId w:val="14"/>
              </w:numPr>
              <w:spacing w:before="60"/>
              <w:jc w:val="both"/>
              <w:rPr>
                <w:sz w:val="20"/>
                <w:lang w:val="ro-RO"/>
              </w:rPr>
            </w:pPr>
            <w:r w:rsidRPr="00D948CE">
              <w:rPr>
                <w:sz w:val="20"/>
                <w:lang w:val="ro-RO"/>
              </w:rPr>
              <w:t>Bugetul proiectului în format tabelar a fost atașat (Anexa C.15)</w:t>
            </w:r>
          </w:p>
        </w:tc>
        <w:tc>
          <w:tcPr>
            <w:tcW w:w="850" w:type="dxa"/>
            <w:shd w:val="clear" w:color="auto" w:fill="auto"/>
          </w:tcPr>
          <w:p w14:paraId="3F806A5F" w14:textId="77777777" w:rsidR="00D41AA3" w:rsidRPr="006409BA" w:rsidRDefault="00D41AA3" w:rsidP="00CF7CAF">
            <w:pPr>
              <w:jc w:val="center"/>
              <w:rPr>
                <w:sz w:val="20"/>
                <w:szCs w:val="20"/>
              </w:rPr>
            </w:pPr>
          </w:p>
        </w:tc>
        <w:tc>
          <w:tcPr>
            <w:tcW w:w="850" w:type="dxa"/>
            <w:shd w:val="clear" w:color="auto" w:fill="auto"/>
          </w:tcPr>
          <w:p w14:paraId="3C7D9521" w14:textId="77777777" w:rsidR="00D41AA3" w:rsidRPr="006409BA" w:rsidRDefault="00D41AA3" w:rsidP="00CF7CAF">
            <w:pPr>
              <w:jc w:val="center"/>
              <w:rPr>
                <w:sz w:val="20"/>
                <w:szCs w:val="20"/>
              </w:rPr>
            </w:pPr>
          </w:p>
        </w:tc>
      </w:tr>
      <w:tr w:rsidR="00294F26" w:rsidRPr="006409BA" w14:paraId="217AC586" w14:textId="77777777" w:rsidTr="00CF5F19">
        <w:trPr>
          <w:trHeight w:val="92"/>
          <w:jc w:val="center"/>
        </w:trPr>
        <w:tc>
          <w:tcPr>
            <w:tcW w:w="8173" w:type="dxa"/>
            <w:gridSpan w:val="3"/>
            <w:shd w:val="clear" w:color="auto" w:fill="auto"/>
          </w:tcPr>
          <w:p w14:paraId="50011653" w14:textId="76DCEC75" w:rsidR="00294F26" w:rsidRPr="00D948CE" w:rsidRDefault="00F8279A" w:rsidP="005D5F8F">
            <w:pPr>
              <w:pStyle w:val="ListParagraph"/>
              <w:widowControl w:val="0"/>
              <w:numPr>
                <w:ilvl w:val="0"/>
                <w:numId w:val="14"/>
              </w:numPr>
              <w:spacing w:before="60"/>
              <w:jc w:val="both"/>
              <w:rPr>
                <w:sz w:val="20"/>
                <w:lang w:val="ro-RO"/>
              </w:rPr>
            </w:pPr>
            <w:r w:rsidRPr="00D948CE">
              <w:rPr>
                <w:sz w:val="20"/>
                <w:lang w:val="ro-RO"/>
              </w:rPr>
              <w:t>Pentru fiecare dintre activitățile proiectului (inclusiv cele realizate cu personalul propriu) au fost atașate oferte pentru justificarea bugetului</w:t>
            </w:r>
            <w:r w:rsidR="0016289D" w:rsidRPr="00D948CE">
              <w:rPr>
                <w:sz w:val="20"/>
                <w:lang w:val="ro-RO"/>
              </w:rPr>
              <w:t xml:space="preserve">, precum și un centralizator al </w:t>
            </w:r>
            <w:r w:rsidR="005D5F8F" w:rsidRPr="00D948CE">
              <w:rPr>
                <w:sz w:val="20"/>
                <w:lang w:val="ro-RO"/>
              </w:rPr>
              <w:t>acestora</w:t>
            </w:r>
            <w:r w:rsidRPr="00D948CE">
              <w:rPr>
                <w:sz w:val="20"/>
                <w:lang w:val="ro-RO"/>
              </w:rPr>
              <w:t>?</w:t>
            </w:r>
          </w:p>
        </w:tc>
        <w:tc>
          <w:tcPr>
            <w:tcW w:w="850" w:type="dxa"/>
            <w:shd w:val="clear" w:color="auto" w:fill="auto"/>
          </w:tcPr>
          <w:p w14:paraId="54C247D7" w14:textId="77777777" w:rsidR="00294F26" w:rsidRPr="006409BA" w:rsidRDefault="00294F26" w:rsidP="00CF7CAF">
            <w:pPr>
              <w:jc w:val="center"/>
              <w:rPr>
                <w:sz w:val="20"/>
                <w:szCs w:val="20"/>
              </w:rPr>
            </w:pPr>
          </w:p>
        </w:tc>
        <w:tc>
          <w:tcPr>
            <w:tcW w:w="850" w:type="dxa"/>
            <w:shd w:val="clear" w:color="auto" w:fill="auto"/>
          </w:tcPr>
          <w:p w14:paraId="3C4AED34" w14:textId="77777777" w:rsidR="00294F26" w:rsidRPr="006409BA" w:rsidRDefault="00294F26" w:rsidP="00CF7CAF">
            <w:pPr>
              <w:jc w:val="center"/>
              <w:rPr>
                <w:sz w:val="20"/>
                <w:szCs w:val="20"/>
              </w:rPr>
            </w:pPr>
          </w:p>
        </w:tc>
      </w:tr>
      <w:tr w:rsidR="00263245" w:rsidRPr="006409BA" w14:paraId="3569BA5D" w14:textId="77777777" w:rsidTr="00CF5F19">
        <w:trPr>
          <w:trHeight w:val="92"/>
          <w:jc w:val="center"/>
        </w:trPr>
        <w:tc>
          <w:tcPr>
            <w:tcW w:w="8173" w:type="dxa"/>
            <w:gridSpan w:val="3"/>
            <w:shd w:val="clear" w:color="auto" w:fill="auto"/>
          </w:tcPr>
          <w:p w14:paraId="22F2DF97" w14:textId="38CE202B" w:rsidR="00263245" w:rsidRPr="00D948CE" w:rsidRDefault="00263245" w:rsidP="005D5F8F">
            <w:pPr>
              <w:pStyle w:val="ListParagraph"/>
              <w:widowControl w:val="0"/>
              <w:numPr>
                <w:ilvl w:val="0"/>
                <w:numId w:val="14"/>
              </w:numPr>
              <w:spacing w:before="60"/>
              <w:jc w:val="both"/>
              <w:rPr>
                <w:sz w:val="20"/>
                <w:lang w:val="ro-RO"/>
              </w:rPr>
            </w:pPr>
            <w:r w:rsidRPr="00D948CE">
              <w:rPr>
                <w:sz w:val="20"/>
                <w:lang w:val="ro-RO"/>
              </w:rPr>
              <w:t>Pentru proiectele ce necesită amplasarea de panouri de publicitate, a fost atașat acordul proprietarului terenului?</w:t>
            </w:r>
          </w:p>
        </w:tc>
        <w:tc>
          <w:tcPr>
            <w:tcW w:w="850" w:type="dxa"/>
            <w:shd w:val="clear" w:color="auto" w:fill="auto"/>
          </w:tcPr>
          <w:p w14:paraId="5A785AED" w14:textId="77777777" w:rsidR="00263245" w:rsidRPr="006409BA" w:rsidRDefault="00263245" w:rsidP="00CF7CAF">
            <w:pPr>
              <w:jc w:val="center"/>
              <w:rPr>
                <w:sz w:val="20"/>
                <w:szCs w:val="20"/>
              </w:rPr>
            </w:pPr>
          </w:p>
        </w:tc>
        <w:tc>
          <w:tcPr>
            <w:tcW w:w="850" w:type="dxa"/>
            <w:shd w:val="clear" w:color="auto" w:fill="auto"/>
          </w:tcPr>
          <w:p w14:paraId="56452358" w14:textId="77777777" w:rsidR="00263245" w:rsidRPr="006409BA" w:rsidRDefault="00263245" w:rsidP="00CF7CAF">
            <w:pPr>
              <w:jc w:val="center"/>
              <w:rPr>
                <w:sz w:val="20"/>
                <w:szCs w:val="20"/>
              </w:rPr>
            </w:pPr>
          </w:p>
        </w:tc>
      </w:tr>
      <w:tr w:rsidR="000C0C3D" w:rsidRPr="006409BA" w14:paraId="6B07DA35" w14:textId="77777777" w:rsidTr="00F16F05">
        <w:trPr>
          <w:trHeight w:val="645"/>
          <w:jc w:val="center"/>
        </w:trPr>
        <w:tc>
          <w:tcPr>
            <w:tcW w:w="8173" w:type="dxa"/>
            <w:gridSpan w:val="3"/>
          </w:tcPr>
          <w:p w14:paraId="3547E56C" w14:textId="77777777" w:rsidR="000C0C3D" w:rsidRPr="00D948CE" w:rsidRDefault="000C0C3D" w:rsidP="00F16F05">
            <w:pPr>
              <w:spacing w:after="120"/>
              <w:ind w:left="360"/>
              <w:jc w:val="both"/>
              <w:rPr>
                <w:sz w:val="20"/>
                <w:szCs w:val="20"/>
              </w:rPr>
            </w:pPr>
            <w:r w:rsidRPr="00D948CE">
              <w:rPr>
                <w:b/>
                <w:sz w:val="20"/>
                <w:szCs w:val="20"/>
              </w:rPr>
              <w:t xml:space="preserve">Proiectul este admis?  </w:t>
            </w:r>
          </w:p>
        </w:tc>
        <w:tc>
          <w:tcPr>
            <w:tcW w:w="850" w:type="dxa"/>
          </w:tcPr>
          <w:p w14:paraId="22392F83" w14:textId="77777777" w:rsidR="000C0C3D" w:rsidRPr="006409BA" w:rsidRDefault="000C0C3D" w:rsidP="00F16F05">
            <w:pPr>
              <w:jc w:val="center"/>
              <w:rPr>
                <w:sz w:val="20"/>
                <w:szCs w:val="20"/>
              </w:rPr>
            </w:pPr>
          </w:p>
        </w:tc>
        <w:tc>
          <w:tcPr>
            <w:tcW w:w="850" w:type="dxa"/>
          </w:tcPr>
          <w:p w14:paraId="06E06ED0" w14:textId="77777777" w:rsidR="000C0C3D" w:rsidRPr="006409BA" w:rsidRDefault="000C0C3D" w:rsidP="00F16F05">
            <w:pPr>
              <w:jc w:val="center"/>
              <w:rPr>
                <w:sz w:val="20"/>
                <w:szCs w:val="20"/>
              </w:rPr>
            </w:pPr>
          </w:p>
        </w:tc>
      </w:tr>
      <w:tr w:rsidR="000C0C3D" w:rsidRPr="006409BA" w14:paraId="11B7E016" w14:textId="77777777" w:rsidTr="00F16F05">
        <w:trPr>
          <w:trHeight w:val="88"/>
          <w:jc w:val="center"/>
        </w:trPr>
        <w:tc>
          <w:tcPr>
            <w:tcW w:w="4370" w:type="dxa"/>
            <w:gridSpan w:val="2"/>
          </w:tcPr>
          <w:p w14:paraId="274B0962" w14:textId="77777777" w:rsidR="000C0C3D" w:rsidRPr="006409BA" w:rsidRDefault="000C0C3D" w:rsidP="00EC3805">
            <w:pPr>
              <w:pStyle w:val="ListParagraph"/>
              <w:numPr>
                <w:ilvl w:val="0"/>
                <w:numId w:val="9"/>
              </w:numPr>
              <w:jc w:val="both"/>
              <w:rPr>
                <w:b/>
                <w:noProof/>
                <w:sz w:val="20"/>
                <w:lang w:val="ro-RO" w:eastAsia="en-US"/>
              </w:rPr>
            </w:pPr>
            <w:r w:rsidRPr="006409BA">
              <w:rPr>
                <w:b/>
                <w:noProof/>
                <w:sz w:val="20"/>
                <w:lang w:val="ro-RO" w:eastAsia="en-US"/>
              </w:rPr>
              <w:t xml:space="preserve">DA      </w:t>
            </w:r>
          </w:p>
        </w:tc>
        <w:tc>
          <w:tcPr>
            <w:tcW w:w="3803" w:type="dxa"/>
          </w:tcPr>
          <w:p w14:paraId="04B3BE43" w14:textId="77777777" w:rsidR="000C0C3D" w:rsidRPr="006409BA" w:rsidRDefault="000C0C3D" w:rsidP="00EC3805">
            <w:pPr>
              <w:pStyle w:val="ListParagraph"/>
              <w:numPr>
                <w:ilvl w:val="0"/>
                <w:numId w:val="10"/>
              </w:numPr>
              <w:jc w:val="both"/>
              <w:rPr>
                <w:b/>
                <w:noProof/>
                <w:sz w:val="20"/>
                <w:lang w:val="ro-RO" w:eastAsia="en-US"/>
              </w:rPr>
            </w:pPr>
            <w:r w:rsidRPr="006409BA">
              <w:rPr>
                <w:b/>
                <w:noProof/>
                <w:sz w:val="20"/>
                <w:lang w:val="ro-RO" w:eastAsia="en-US"/>
              </w:rPr>
              <w:t>NU</w:t>
            </w:r>
          </w:p>
        </w:tc>
        <w:tc>
          <w:tcPr>
            <w:tcW w:w="850" w:type="dxa"/>
          </w:tcPr>
          <w:p w14:paraId="7E96B2A7" w14:textId="77777777" w:rsidR="000C0C3D" w:rsidRPr="006409BA" w:rsidRDefault="000C0C3D" w:rsidP="00F16F05">
            <w:pPr>
              <w:jc w:val="center"/>
              <w:rPr>
                <w:sz w:val="20"/>
                <w:szCs w:val="20"/>
              </w:rPr>
            </w:pPr>
          </w:p>
        </w:tc>
        <w:tc>
          <w:tcPr>
            <w:tcW w:w="850" w:type="dxa"/>
          </w:tcPr>
          <w:p w14:paraId="7650B836" w14:textId="77777777" w:rsidR="000C0C3D" w:rsidRPr="006409BA" w:rsidRDefault="000C0C3D" w:rsidP="00F16F05">
            <w:pPr>
              <w:jc w:val="center"/>
              <w:rPr>
                <w:sz w:val="20"/>
                <w:szCs w:val="20"/>
              </w:rPr>
            </w:pPr>
          </w:p>
        </w:tc>
      </w:tr>
      <w:tr w:rsidR="000C0C3D" w:rsidRPr="006409BA" w14:paraId="1B1EB63A" w14:textId="77777777" w:rsidTr="00F16F05">
        <w:trPr>
          <w:trHeight w:val="417"/>
          <w:jc w:val="center"/>
        </w:trPr>
        <w:tc>
          <w:tcPr>
            <w:tcW w:w="8173" w:type="dxa"/>
            <w:gridSpan w:val="3"/>
          </w:tcPr>
          <w:p w14:paraId="561C7831" w14:textId="77777777" w:rsidR="000C0C3D" w:rsidRPr="006409BA" w:rsidRDefault="000C0C3D" w:rsidP="00F16F05">
            <w:pPr>
              <w:jc w:val="both"/>
              <w:rPr>
                <w:b/>
                <w:sz w:val="20"/>
                <w:szCs w:val="20"/>
              </w:rPr>
            </w:pPr>
            <w:r w:rsidRPr="006409BA">
              <w:rPr>
                <w:b/>
                <w:sz w:val="20"/>
                <w:szCs w:val="20"/>
              </w:rPr>
              <w:t>Comentarii:</w:t>
            </w:r>
          </w:p>
          <w:p w14:paraId="1D3BE597" w14:textId="77777777" w:rsidR="000C0C3D" w:rsidRPr="006409BA" w:rsidRDefault="000C0C3D" w:rsidP="00F16F05">
            <w:pPr>
              <w:ind w:left="-82"/>
              <w:jc w:val="both"/>
              <w:rPr>
                <w:b/>
                <w:sz w:val="20"/>
                <w:szCs w:val="20"/>
              </w:rPr>
            </w:pPr>
          </w:p>
          <w:p w14:paraId="1DE39A04" w14:textId="77777777" w:rsidR="000C0C3D" w:rsidRPr="006409BA" w:rsidRDefault="000C0C3D" w:rsidP="00F16F05">
            <w:pPr>
              <w:ind w:left="-82"/>
              <w:jc w:val="both"/>
              <w:rPr>
                <w:b/>
                <w:sz w:val="20"/>
                <w:szCs w:val="20"/>
              </w:rPr>
            </w:pPr>
          </w:p>
        </w:tc>
        <w:tc>
          <w:tcPr>
            <w:tcW w:w="850" w:type="dxa"/>
          </w:tcPr>
          <w:p w14:paraId="3F983BDB" w14:textId="77777777" w:rsidR="000C0C3D" w:rsidRPr="006409BA" w:rsidRDefault="000C0C3D" w:rsidP="00F16F05">
            <w:pPr>
              <w:jc w:val="center"/>
              <w:rPr>
                <w:sz w:val="20"/>
                <w:szCs w:val="20"/>
              </w:rPr>
            </w:pPr>
          </w:p>
        </w:tc>
        <w:tc>
          <w:tcPr>
            <w:tcW w:w="850" w:type="dxa"/>
          </w:tcPr>
          <w:p w14:paraId="4E3D276F" w14:textId="77777777" w:rsidR="000C0C3D" w:rsidRPr="006409BA" w:rsidRDefault="000C0C3D" w:rsidP="00F16F05">
            <w:pPr>
              <w:jc w:val="center"/>
              <w:rPr>
                <w:sz w:val="20"/>
                <w:szCs w:val="20"/>
              </w:rPr>
            </w:pPr>
          </w:p>
        </w:tc>
      </w:tr>
      <w:tr w:rsidR="000C0C3D" w:rsidRPr="006409BA" w14:paraId="3825C728" w14:textId="77777777" w:rsidTr="00F16F05">
        <w:trPr>
          <w:trHeight w:val="341"/>
          <w:jc w:val="center"/>
        </w:trPr>
        <w:tc>
          <w:tcPr>
            <w:tcW w:w="8173" w:type="dxa"/>
            <w:gridSpan w:val="3"/>
            <w:shd w:val="clear" w:color="auto" w:fill="DEEAF6"/>
          </w:tcPr>
          <w:p w14:paraId="04418DF0" w14:textId="77777777" w:rsidR="000C0C3D" w:rsidRPr="006409BA" w:rsidRDefault="000C0C3D" w:rsidP="00F16F05">
            <w:pPr>
              <w:jc w:val="center"/>
              <w:rPr>
                <w:b/>
                <w:sz w:val="20"/>
                <w:szCs w:val="20"/>
              </w:rPr>
            </w:pPr>
            <w:r w:rsidRPr="006409BA">
              <w:rPr>
                <w:b/>
                <w:sz w:val="20"/>
                <w:szCs w:val="20"/>
              </w:rPr>
              <w:t>Criteriu</w:t>
            </w:r>
          </w:p>
        </w:tc>
        <w:tc>
          <w:tcPr>
            <w:tcW w:w="850" w:type="dxa"/>
            <w:shd w:val="clear" w:color="auto" w:fill="DEEAF6"/>
          </w:tcPr>
          <w:p w14:paraId="61EEF2DF" w14:textId="77777777" w:rsidR="000C0C3D" w:rsidRPr="006409BA" w:rsidRDefault="000C0C3D" w:rsidP="00F16F05">
            <w:pPr>
              <w:jc w:val="center"/>
              <w:rPr>
                <w:b/>
                <w:sz w:val="20"/>
                <w:szCs w:val="20"/>
              </w:rPr>
            </w:pPr>
            <w:r w:rsidRPr="006409BA">
              <w:rPr>
                <w:b/>
                <w:sz w:val="20"/>
                <w:szCs w:val="20"/>
              </w:rPr>
              <w:t>Sistem notare</w:t>
            </w:r>
          </w:p>
        </w:tc>
        <w:tc>
          <w:tcPr>
            <w:tcW w:w="850" w:type="dxa"/>
            <w:shd w:val="clear" w:color="auto" w:fill="DEEAF6"/>
          </w:tcPr>
          <w:p w14:paraId="26E8482E" w14:textId="77777777" w:rsidR="000C0C3D" w:rsidRPr="006409BA" w:rsidRDefault="000C0C3D" w:rsidP="00F16F05">
            <w:pPr>
              <w:jc w:val="center"/>
              <w:rPr>
                <w:b/>
                <w:sz w:val="20"/>
                <w:szCs w:val="20"/>
              </w:rPr>
            </w:pPr>
          </w:p>
        </w:tc>
      </w:tr>
      <w:tr w:rsidR="000C0C3D" w:rsidRPr="006409BA" w14:paraId="2DE7C334" w14:textId="77777777" w:rsidTr="00F16F05">
        <w:trPr>
          <w:trHeight w:val="341"/>
          <w:jc w:val="center"/>
        </w:trPr>
        <w:tc>
          <w:tcPr>
            <w:tcW w:w="8173" w:type="dxa"/>
            <w:gridSpan w:val="3"/>
            <w:shd w:val="clear" w:color="auto" w:fill="FBE4D5"/>
          </w:tcPr>
          <w:p w14:paraId="1C561716" w14:textId="77777777" w:rsidR="000C0C3D" w:rsidRPr="006409BA" w:rsidRDefault="000C0C3D" w:rsidP="00F16F05">
            <w:pPr>
              <w:jc w:val="center"/>
              <w:rPr>
                <w:b/>
                <w:sz w:val="20"/>
                <w:szCs w:val="20"/>
              </w:rPr>
            </w:pPr>
            <w:r w:rsidRPr="006409BA">
              <w:rPr>
                <w:b/>
                <w:sz w:val="20"/>
                <w:szCs w:val="20"/>
              </w:rPr>
              <w:t>Eligibilitate</w:t>
            </w:r>
          </w:p>
        </w:tc>
        <w:tc>
          <w:tcPr>
            <w:tcW w:w="850" w:type="dxa"/>
            <w:shd w:val="clear" w:color="auto" w:fill="FBE4D5"/>
          </w:tcPr>
          <w:p w14:paraId="2DC05A65" w14:textId="77777777" w:rsidR="000C0C3D" w:rsidRPr="006409BA" w:rsidRDefault="000C0C3D" w:rsidP="00F16F05">
            <w:pPr>
              <w:jc w:val="center"/>
              <w:rPr>
                <w:b/>
                <w:sz w:val="20"/>
                <w:szCs w:val="20"/>
              </w:rPr>
            </w:pPr>
          </w:p>
        </w:tc>
        <w:tc>
          <w:tcPr>
            <w:tcW w:w="850" w:type="dxa"/>
            <w:shd w:val="clear" w:color="auto" w:fill="FBE4D5"/>
          </w:tcPr>
          <w:p w14:paraId="47589F65" w14:textId="77777777" w:rsidR="000C0C3D" w:rsidRPr="006409BA" w:rsidRDefault="000C0C3D" w:rsidP="00F16F05">
            <w:pPr>
              <w:jc w:val="center"/>
              <w:rPr>
                <w:b/>
                <w:sz w:val="20"/>
                <w:szCs w:val="20"/>
              </w:rPr>
            </w:pPr>
          </w:p>
        </w:tc>
      </w:tr>
      <w:tr w:rsidR="000C0C3D" w:rsidRPr="006409BA" w14:paraId="28099332" w14:textId="77777777" w:rsidTr="00F16F05">
        <w:trPr>
          <w:jc w:val="center"/>
        </w:trPr>
        <w:tc>
          <w:tcPr>
            <w:tcW w:w="9023" w:type="dxa"/>
            <w:gridSpan w:val="4"/>
            <w:shd w:val="clear" w:color="auto" w:fill="FBE4D5"/>
          </w:tcPr>
          <w:p w14:paraId="2F386FBE" w14:textId="77777777" w:rsidR="000C0C3D" w:rsidRPr="006409BA" w:rsidRDefault="000C0C3D" w:rsidP="00EC3805">
            <w:pPr>
              <w:pStyle w:val="ListParagraph"/>
              <w:numPr>
                <w:ilvl w:val="0"/>
                <w:numId w:val="1"/>
              </w:numPr>
              <w:ind w:left="342" w:hanging="450"/>
              <w:rPr>
                <w:noProof/>
                <w:sz w:val="20"/>
                <w:lang w:val="ro-RO" w:eastAsia="en-US"/>
              </w:rPr>
            </w:pPr>
            <w:r w:rsidRPr="006409BA">
              <w:rPr>
                <w:b/>
                <w:noProof/>
                <w:sz w:val="20"/>
                <w:lang w:val="ro-RO" w:eastAsia="en-US"/>
              </w:rPr>
              <w:t>Eligibilitatea solicitantului/partenerului</w:t>
            </w:r>
          </w:p>
        </w:tc>
        <w:tc>
          <w:tcPr>
            <w:tcW w:w="850" w:type="dxa"/>
            <w:shd w:val="clear" w:color="auto" w:fill="FBE4D5"/>
          </w:tcPr>
          <w:p w14:paraId="23239B4D" w14:textId="77777777" w:rsidR="000C0C3D" w:rsidRPr="006409BA" w:rsidRDefault="000C0C3D" w:rsidP="00F16F05">
            <w:pPr>
              <w:pStyle w:val="ListParagraph"/>
              <w:ind w:left="342"/>
              <w:rPr>
                <w:b/>
                <w:noProof/>
                <w:sz w:val="20"/>
                <w:lang w:val="ro-RO" w:eastAsia="en-US"/>
              </w:rPr>
            </w:pPr>
          </w:p>
        </w:tc>
      </w:tr>
      <w:tr w:rsidR="000C0C3D" w:rsidRPr="006409BA" w14:paraId="0C0DF4CC" w14:textId="77777777" w:rsidTr="00F16F05">
        <w:trPr>
          <w:jc w:val="center"/>
        </w:trPr>
        <w:tc>
          <w:tcPr>
            <w:tcW w:w="8173" w:type="dxa"/>
            <w:gridSpan w:val="3"/>
          </w:tcPr>
          <w:p w14:paraId="12609DD0" w14:textId="77777777" w:rsidR="000C0C3D" w:rsidRPr="006409BA" w:rsidRDefault="000C0C3D" w:rsidP="00F16F05">
            <w:pPr>
              <w:jc w:val="both"/>
              <w:rPr>
                <w:sz w:val="20"/>
                <w:szCs w:val="20"/>
              </w:rPr>
            </w:pPr>
            <w:r w:rsidRPr="006409BA">
              <w:rPr>
                <w:sz w:val="20"/>
                <w:szCs w:val="20"/>
              </w:rPr>
              <w:t>Solicitantul/partenerul face parte din categoria de beneficiari menţionată în POIM, respectiv în ghidul solicitantului, OS 4.1</w:t>
            </w:r>
          </w:p>
        </w:tc>
        <w:tc>
          <w:tcPr>
            <w:tcW w:w="850" w:type="dxa"/>
          </w:tcPr>
          <w:p w14:paraId="1F92F454" w14:textId="77777777" w:rsidR="000C0C3D" w:rsidRPr="006409BA" w:rsidRDefault="000C0C3D" w:rsidP="00F16F05">
            <w:pPr>
              <w:jc w:val="center"/>
              <w:rPr>
                <w:sz w:val="20"/>
                <w:szCs w:val="20"/>
              </w:rPr>
            </w:pPr>
          </w:p>
        </w:tc>
        <w:tc>
          <w:tcPr>
            <w:tcW w:w="850" w:type="dxa"/>
          </w:tcPr>
          <w:p w14:paraId="63B40418" w14:textId="77777777" w:rsidR="000C0C3D" w:rsidRPr="006409BA" w:rsidRDefault="000C0C3D" w:rsidP="00F16F05">
            <w:pPr>
              <w:jc w:val="center"/>
              <w:rPr>
                <w:sz w:val="20"/>
                <w:szCs w:val="20"/>
              </w:rPr>
            </w:pPr>
          </w:p>
        </w:tc>
      </w:tr>
      <w:tr w:rsidR="000C0C3D" w:rsidRPr="006409BA" w14:paraId="7C30EA8D" w14:textId="77777777" w:rsidTr="00F16F05">
        <w:trPr>
          <w:trHeight w:val="422"/>
          <w:jc w:val="center"/>
        </w:trPr>
        <w:tc>
          <w:tcPr>
            <w:tcW w:w="8173" w:type="dxa"/>
            <w:gridSpan w:val="3"/>
          </w:tcPr>
          <w:p w14:paraId="0E74F50D" w14:textId="77777777" w:rsidR="000C0C3D" w:rsidRPr="006409BA" w:rsidRDefault="000C0C3D" w:rsidP="00F16F05">
            <w:pPr>
              <w:jc w:val="both"/>
              <w:rPr>
                <w:b/>
                <w:sz w:val="20"/>
                <w:szCs w:val="20"/>
              </w:rPr>
            </w:pPr>
            <w:r w:rsidRPr="006409BA">
              <w:rPr>
                <w:sz w:val="20"/>
                <w:szCs w:val="20"/>
              </w:rPr>
              <w:t>Solicitantul/partenerul îndeplineşte toate criteriile de natură instituţională, legală şi financiară conform prevederilor din Ghidul solicitantului:</w:t>
            </w:r>
          </w:p>
        </w:tc>
        <w:tc>
          <w:tcPr>
            <w:tcW w:w="850" w:type="dxa"/>
          </w:tcPr>
          <w:p w14:paraId="37E9BD61" w14:textId="77777777" w:rsidR="000C0C3D" w:rsidRPr="006409BA" w:rsidRDefault="000C0C3D" w:rsidP="00F16F05">
            <w:pPr>
              <w:jc w:val="center"/>
              <w:rPr>
                <w:sz w:val="20"/>
                <w:szCs w:val="20"/>
              </w:rPr>
            </w:pPr>
          </w:p>
        </w:tc>
        <w:tc>
          <w:tcPr>
            <w:tcW w:w="850" w:type="dxa"/>
          </w:tcPr>
          <w:p w14:paraId="1D12FAEC" w14:textId="77777777" w:rsidR="000C0C3D" w:rsidRPr="006409BA" w:rsidRDefault="000C0C3D" w:rsidP="00F16F05">
            <w:pPr>
              <w:jc w:val="center"/>
              <w:rPr>
                <w:sz w:val="20"/>
                <w:szCs w:val="20"/>
              </w:rPr>
            </w:pPr>
          </w:p>
        </w:tc>
      </w:tr>
      <w:tr w:rsidR="000C0C3D" w:rsidRPr="006409BA" w14:paraId="3980F7DC" w14:textId="77777777" w:rsidTr="00A34454">
        <w:trPr>
          <w:trHeight w:val="234"/>
          <w:jc w:val="center"/>
        </w:trPr>
        <w:tc>
          <w:tcPr>
            <w:tcW w:w="8173" w:type="dxa"/>
            <w:gridSpan w:val="3"/>
          </w:tcPr>
          <w:p w14:paraId="5FAD28B2" w14:textId="0BC0AD22" w:rsidR="008719CB" w:rsidRPr="008719CB" w:rsidRDefault="008719CB" w:rsidP="008719CB">
            <w:pPr>
              <w:pStyle w:val="ListParagraph"/>
              <w:numPr>
                <w:ilvl w:val="0"/>
                <w:numId w:val="6"/>
              </w:numPr>
              <w:jc w:val="both"/>
              <w:rPr>
                <w:noProof/>
                <w:color w:val="000000"/>
                <w:sz w:val="20"/>
                <w:lang w:val="ro-RO" w:eastAsia="en-US"/>
              </w:rPr>
            </w:pPr>
            <w:r w:rsidRPr="008719CB">
              <w:rPr>
                <w:noProof/>
                <w:sz w:val="20"/>
                <w:lang w:val="ro-RO" w:eastAsia="en-US"/>
              </w:rPr>
              <w:t>Solicitantul/partenerul</w:t>
            </w:r>
            <w:r w:rsidR="008867F9" w:rsidRPr="006E45DB">
              <w:rPr>
                <w:rStyle w:val="FootnoteReference"/>
                <w:szCs w:val="24"/>
              </w:rPr>
              <w:footnoteReference w:id="1"/>
            </w:r>
            <w:r w:rsidR="008867F9" w:rsidRPr="006E45DB">
              <w:rPr>
                <w:szCs w:val="24"/>
              </w:rPr>
              <w:t xml:space="preserve"> </w:t>
            </w:r>
            <w:r w:rsidRPr="008719CB">
              <w:rPr>
                <w:noProof/>
                <w:sz w:val="20"/>
                <w:lang w:val="ro-RO" w:eastAsia="en-US"/>
              </w:rPr>
              <w:t xml:space="preserve"> este o persoană juridică, entitate constituită conform legii, înregistrată în România. Organizaţiile neguvernamentale (asociaţii şi fundaţii) /institute de cercetare / universităţi / muzee au prevăzut în actul constitutiv atribuţii de protecţia mediului şi/sau protecţia naturii, dacă nu au calitate de custode/</w:t>
            </w:r>
            <w:r w:rsidRPr="002C3C34">
              <w:rPr>
                <w:noProof/>
                <w:sz w:val="20"/>
                <w:lang w:val="ro-RO" w:eastAsia="en-US"/>
              </w:rPr>
              <w:t>administrator</w:t>
            </w:r>
            <w:r w:rsidR="008867F9" w:rsidRPr="002C3C34">
              <w:rPr>
                <w:rStyle w:val="FootnoteReference"/>
                <w:szCs w:val="24"/>
              </w:rPr>
              <w:footnoteReference w:id="2"/>
            </w:r>
            <w:r w:rsidRPr="002C3C34">
              <w:rPr>
                <w:noProof/>
                <w:sz w:val="20"/>
                <w:lang w:val="ro-RO" w:eastAsia="en-US"/>
              </w:rPr>
              <w:t xml:space="preserve">.    </w:t>
            </w:r>
          </w:p>
          <w:p w14:paraId="10FF1A6B" w14:textId="77777777" w:rsidR="008719CB" w:rsidRPr="008719CB" w:rsidRDefault="008719CB" w:rsidP="008719CB">
            <w:pPr>
              <w:pStyle w:val="ListParagraph"/>
              <w:numPr>
                <w:ilvl w:val="0"/>
                <w:numId w:val="40"/>
              </w:numPr>
              <w:jc w:val="both"/>
              <w:rPr>
                <w:i/>
                <w:noProof/>
                <w:color w:val="000000"/>
                <w:sz w:val="20"/>
                <w:lang w:val="ro-RO" w:eastAsia="en-US"/>
              </w:rPr>
            </w:pPr>
            <w:r w:rsidRPr="008719CB">
              <w:rPr>
                <w:i/>
                <w:noProof/>
                <w:color w:val="000000"/>
                <w:sz w:val="20"/>
                <w:lang w:val="ro-RO" w:eastAsia="en-US"/>
              </w:rPr>
              <w:t>Se probează prin act constitutiv/act normativ de înfiinţare şi statut/hotărârea judecătorească de dobândire a personalităţii juridice/extras de la Registrul Comerţului/Registrul Asociaţiilor şi Fundaţiilor, alte documente de înfiinţare relevante, cu informaţii despre solicitant şi parteneri (Anexa C2.1. la Cererea de finanţare). Se vor prezenta toate actele necesare evaluării tuturor condițiilor necesare evaluării calității de solicitant, așa cum sunt prevăzute în prezentul ghid.</w:t>
            </w:r>
          </w:p>
          <w:p w14:paraId="055C8F9B" w14:textId="63AC82A7" w:rsidR="000C0C3D" w:rsidRPr="006409BA" w:rsidRDefault="000C0C3D" w:rsidP="005A6967">
            <w:pPr>
              <w:jc w:val="both"/>
              <w:rPr>
                <w:i/>
                <w:color w:val="FF0000"/>
                <w:sz w:val="20"/>
                <w:szCs w:val="20"/>
              </w:rPr>
            </w:pPr>
          </w:p>
        </w:tc>
        <w:tc>
          <w:tcPr>
            <w:tcW w:w="850" w:type="dxa"/>
          </w:tcPr>
          <w:p w14:paraId="4AFDD9D1" w14:textId="77777777" w:rsidR="000C0C3D" w:rsidRPr="006409BA" w:rsidRDefault="000C0C3D" w:rsidP="00F16F05">
            <w:pPr>
              <w:jc w:val="center"/>
              <w:rPr>
                <w:sz w:val="20"/>
                <w:szCs w:val="20"/>
              </w:rPr>
            </w:pPr>
          </w:p>
        </w:tc>
        <w:tc>
          <w:tcPr>
            <w:tcW w:w="850" w:type="dxa"/>
          </w:tcPr>
          <w:p w14:paraId="0799FCB9" w14:textId="77777777" w:rsidR="000C0C3D" w:rsidRPr="006409BA" w:rsidRDefault="000C0C3D" w:rsidP="00F16F05">
            <w:pPr>
              <w:jc w:val="center"/>
              <w:rPr>
                <w:sz w:val="20"/>
                <w:szCs w:val="20"/>
              </w:rPr>
            </w:pPr>
          </w:p>
        </w:tc>
      </w:tr>
      <w:tr w:rsidR="000C0C3D" w:rsidRPr="006409BA" w14:paraId="16E905F1" w14:textId="77777777" w:rsidTr="00F16F05">
        <w:trPr>
          <w:trHeight w:val="422"/>
          <w:jc w:val="center"/>
        </w:trPr>
        <w:tc>
          <w:tcPr>
            <w:tcW w:w="8173" w:type="dxa"/>
            <w:gridSpan w:val="3"/>
          </w:tcPr>
          <w:p w14:paraId="23B184AC" w14:textId="01EC9BC2" w:rsidR="000C0C3D" w:rsidRPr="006409BA" w:rsidRDefault="000C0C3D" w:rsidP="00750E27">
            <w:pPr>
              <w:pStyle w:val="ListParagraph"/>
              <w:numPr>
                <w:ilvl w:val="0"/>
                <w:numId w:val="6"/>
              </w:numPr>
              <w:jc w:val="both"/>
              <w:rPr>
                <w:i/>
                <w:noProof/>
                <w:color w:val="000000"/>
                <w:sz w:val="20"/>
                <w:lang w:val="ro-RO" w:eastAsia="en-US"/>
              </w:rPr>
            </w:pPr>
            <w:r w:rsidRPr="006409BA">
              <w:rPr>
                <w:i/>
                <w:noProof/>
                <w:color w:val="000000"/>
                <w:sz w:val="20"/>
                <w:lang w:val="ro-RO" w:eastAsia="en-US"/>
              </w:rPr>
              <w:t>Solicitantul/partenerul nu se încadrează într-una din situaţiile de mai jos:</w:t>
            </w:r>
          </w:p>
          <w:p w14:paraId="6C3B747A" w14:textId="565CEE64" w:rsidR="008C54E4" w:rsidRPr="006409BA" w:rsidRDefault="008C54E4" w:rsidP="00032A60">
            <w:pPr>
              <w:pStyle w:val="ListParagraph"/>
              <w:numPr>
                <w:ilvl w:val="0"/>
                <w:numId w:val="5"/>
              </w:numPr>
              <w:ind w:left="764" w:hanging="283"/>
              <w:jc w:val="both"/>
              <w:rPr>
                <w:noProof/>
                <w:sz w:val="20"/>
                <w:lang w:val="ro-RO" w:eastAsia="en-US"/>
              </w:rPr>
            </w:pPr>
            <w:r w:rsidRPr="006409BA">
              <w:rPr>
                <w:noProof/>
                <w:sz w:val="20"/>
                <w:lang w:val="ro-RO" w:eastAsia="en-US"/>
              </w:rPr>
              <w:t xml:space="preserve">este în incapacitate de plată/ în stare de insolvenţă conform prevederilor Ordonanţei de urgenţă a Guvernului nr. 46/2013 privind criza financiară şi insolvenţa unităţilor administrativ-teritoriale, respectiv conform prevederilor Legii nr. 85/2014 privind </w:t>
            </w:r>
            <w:r w:rsidR="008719CB">
              <w:rPr>
                <w:noProof/>
                <w:sz w:val="20"/>
                <w:lang w:val="ro-RO" w:eastAsia="en-US"/>
              </w:rPr>
              <w:t xml:space="preserve">procedurile de prevenire a </w:t>
            </w:r>
            <w:r w:rsidRPr="006409BA">
              <w:rPr>
                <w:noProof/>
                <w:sz w:val="20"/>
                <w:lang w:val="ro-RO" w:eastAsia="en-US"/>
              </w:rPr>
              <w:t>insolvenţei</w:t>
            </w:r>
            <w:r w:rsidR="008719CB">
              <w:rPr>
                <w:noProof/>
                <w:sz w:val="20"/>
                <w:lang w:val="ro-RO" w:eastAsia="en-US"/>
              </w:rPr>
              <w:t xml:space="preserve"> și de insolvență</w:t>
            </w:r>
            <w:r w:rsidRPr="006409BA">
              <w:rPr>
                <w:noProof/>
                <w:sz w:val="20"/>
                <w:lang w:val="ro-RO" w:eastAsia="en-US"/>
              </w:rPr>
              <w:t xml:space="preserve">, cu modificările şi completările ulterioare, după caz; </w:t>
            </w:r>
          </w:p>
          <w:p w14:paraId="3FF05CCA" w14:textId="72399ADA" w:rsidR="008C54E4" w:rsidRPr="006409BA" w:rsidRDefault="008C54E4" w:rsidP="00032A60">
            <w:pPr>
              <w:pStyle w:val="ListParagraph"/>
              <w:numPr>
                <w:ilvl w:val="0"/>
                <w:numId w:val="5"/>
              </w:numPr>
              <w:ind w:left="764" w:hanging="283"/>
              <w:jc w:val="both"/>
              <w:rPr>
                <w:sz w:val="20"/>
              </w:rPr>
            </w:pPr>
            <w:proofErr w:type="spellStart"/>
            <w:r w:rsidRPr="006409BA">
              <w:rPr>
                <w:sz w:val="20"/>
              </w:rPr>
              <w:t>este</w:t>
            </w:r>
            <w:proofErr w:type="spellEnd"/>
            <w:r w:rsidRPr="006409BA">
              <w:rPr>
                <w:sz w:val="20"/>
              </w:rPr>
              <w:t xml:space="preserve"> </w:t>
            </w:r>
            <w:proofErr w:type="spellStart"/>
            <w:r w:rsidRPr="006409BA">
              <w:rPr>
                <w:sz w:val="20"/>
              </w:rPr>
              <w:t>în</w:t>
            </w:r>
            <w:proofErr w:type="spellEnd"/>
            <w:r w:rsidRPr="006409BA">
              <w:rPr>
                <w:sz w:val="20"/>
              </w:rPr>
              <w:t xml:space="preserve"> stare de </w:t>
            </w:r>
            <w:proofErr w:type="spellStart"/>
            <w:r w:rsidRPr="006409BA">
              <w:rPr>
                <w:sz w:val="20"/>
              </w:rPr>
              <w:t>faliment</w:t>
            </w:r>
            <w:proofErr w:type="spellEnd"/>
            <w:r w:rsidRPr="006409BA">
              <w:rPr>
                <w:sz w:val="20"/>
              </w:rPr>
              <w:t xml:space="preserve">, </w:t>
            </w:r>
            <w:proofErr w:type="spellStart"/>
            <w:r w:rsidRPr="006409BA">
              <w:rPr>
                <w:sz w:val="20"/>
              </w:rPr>
              <w:t>lichidare</w:t>
            </w:r>
            <w:proofErr w:type="spellEnd"/>
            <w:r w:rsidRPr="006409BA">
              <w:rPr>
                <w:sz w:val="20"/>
              </w:rPr>
              <w:t xml:space="preserve">, are </w:t>
            </w:r>
            <w:proofErr w:type="spellStart"/>
            <w:r w:rsidRPr="006409BA">
              <w:rPr>
                <w:sz w:val="20"/>
              </w:rPr>
              <w:t>afacerile</w:t>
            </w:r>
            <w:proofErr w:type="spellEnd"/>
            <w:r w:rsidRPr="006409BA">
              <w:rPr>
                <w:sz w:val="20"/>
              </w:rPr>
              <w:t xml:space="preserve"> </w:t>
            </w:r>
            <w:proofErr w:type="spellStart"/>
            <w:r w:rsidRPr="006409BA">
              <w:rPr>
                <w:sz w:val="20"/>
              </w:rPr>
              <w:t>conduse</w:t>
            </w:r>
            <w:proofErr w:type="spellEnd"/>
            <w:r w:rsidRPr="006409BA">
              <w:rPr>
                <w:sz w:val="20"/>
              </w:rPr>
              <w:t xml:space="preserve"> de un administrator </w:t>
            </w:r>
            <w:proofErr w:type="spellStart"/>
            <w:r w:rsidRPr="006409BA">
              <w:rPr>
                <w:sz w:val="20"/>
              </w:rPr>
              <w:t>judiciar</w:t>
            </w:r>
            <w:proofErr w:type="spellEnd"/>
            <w:r w:rsidRPr="006409BA">
              <w:rPr>
                <w:sz w:val="20"/>
              </w:rPr>
              <w:t xml:space="preserve"> </w:t>
            </w:r>
            <w:proofErr w:type="spellStart"/>
            <w:r w:rsidRPr="006409BA">
              <w:rPr>
                <w:sz w:val="20"/>
              </w:rPr>
              <w:t>sau</w:t>
            </w:r>
            <w:proofErr w:type="spellEnd"/>
            <w:r w:rsidRPr="006409BA">
              <w:rPr>
                <w:sz w:val="20"/>
              </w:rPr>
              <w:t xml:space="preserve"> </w:t>
            </w:r>
            <w:proofErr w:type="spellStart"/>
            <w:r w:rsidRPr="006409BA">
              <w:rPr>
                <w:sz w:val="20"/>
              </w:rPr>
              <w:t>activităţile</w:t>
            </w:r>
            <w:proofErr w:type="spellEnd"/>
            <w:r w:rsidRPr="006409BA">
              <w:rPr>
                <w:sz w:val="20"/>
              </w:rPr>
              <w:t xml:space="preserve"> sale </w:t>
            </w:r>
            <w:proofErr w:type="spellStart"/>
            <w:r w:rsidRPr="006409BA">
              <w:rPr>
                <w:sz w:val="20"/>
              </w:rPr>
              <w:t>comerciale</w:t>
            </w:r>
            <w:proofErr w:type="spellEnd"/>
            <w:r w:rsidRPr="006409BA">
              <w:rPr>
                <w:sz w:val="20"/>
              </w:rPr>
              <w:t xml:space="preserve"> </w:t>
            </w:r>
            <w:proofErr w:type="spellStart"/>
            <w:r w:rsidRPr="006409BA">
              <w:rPr>
                <w:sz w:val="20"/>
              </w:rPr>
              <w:t>sunt</w:t>
            </w:r>
            <w:proofErr w:type="spellEnd"/>
            <w:r w:rsidRPr="006409BA">
              <w:rPr>
                <w:sz w:val="20"/>
              </w:rPr>
              <w:t xml:space="preserve"> </w:t>
            </w:r>
            <w:proofErr w:type="spellStart"/>
            <w:r w:rsidRPr="006409BA">
              <w:rPr>
                <w:sz w:val="20"/>
              </w:rPr>
              <w:t>suspendate</w:t>
            </w:r>
            <w:proofErr w:type="spellEnd"/>
            <w:r w:rsidRPr="006409BA">
              <w:rPr>
                <w:sz w:val="20"/>
              </w:rPr>
              <w:t xml:space="preserve"> </w:t>
            </w:r>
            <w:proofErr w:type="spellStart"/>
            <w:r w:rsidRPr="006409BA">
              <w:rPr>
                <w:sz w:val="20"/>
              </w:rPr>
              <w:t>ori</w:t>
            </w:r>
            <w:proofErr w:type="spellEnd"/>
            <w:r w:rsidRPr="006409BA">
              <w:rPr>
                <w:sz w:val="20"/>
              </w:rPr>
              <w:t xml:space="preserve"> </w:t>
            </w:r>
            <w:proofErr w:type="spellStart"/>
            <w:r w:rsidRPr="006409BA">
              <w:rPr>
                <w:sz w:val="20"/>
              </w:rPr>
              <w:t>fac</w:t>
            </w:r>
            <w:proofErr w:type="spellEnd"/>
            <w:r w:rsidRPr="006409BA">
              <w:rPr>
                <w:sz w:val="20"/>
              </w:rPr>
              <w:t xml:space="preserve"> </w:t>
            </w:r>
            <w:proofErr w:type="spellStart"/>
            <w:r w:rsidRPr="006409BA">
              <w:rPr>
                <w:sz w:val="20"/>
              </w:rPr>
              <w:t>obiectul</w:t>
            </w:r>
            <w:proofErr w:type="spellEnd"/>
            <w:r w:rsidRPr="006409BA">
              <w:rPr>
                <w:sz w:val="20"/>
              </w:rPr>
              <w:t xml:space="preserve"> </w:t>
            </w:r>
            <w:proofErr w:type="spellStart"/>
            <w:r w:rsidRPr="006409BA">
              <w:rPr>
                <w:sz w:val="20"/>
              </w:rPr>
              <w:t>unui</w:t>
            </w:r>
            <w:proofErr w:type="spellEnd"/>
            <w:r w:rsidRPr="006409BA">
              <w:rPr>
                <w:sz w:val="20"/>
              </w:rPr>
              <w:t xml:space="preserve"> </w:t>
            </w:r>
            <w:proofErr w:type="spellStart"/>
            <w:r w:rsidRPr="006409BA">
              <w:rPr>
                <w:sz w:val="20"/>
              </w:rPr>
              <w:t>aranjament</w:t>
            </w:r>
            <w:proofErr w:type="spellEnd"/>
            <w:r w:rsidRPr="006409BA">
              <w:rPr>
                <w:sz w:val="20"/>
              </w:rPr>
              <w:t xml:space="preserve"> cu </w:t>
            </w:r>
            <w:proofErr w:type="spellStart"/>
            <w:r w:rsidRPr="006409BA">
              <w:rPr>
                <w:sz w:val="20"/>
              </w:rPr>
              <w:t>creditorii</w:t>
            </w:r>
            <w:proofErr w:type="spellEnd"/>
            <w:r w:rsidRPr="006409BA">
              <w:rPr>
                <w:sz w:val="20"/>
              </w:rPr>
              <w:t xml:space="preserve"> </w:t>
            </w:r>
            <w:proofErr w:type="spellStart"/>
            <w:r w:rsidRPr="006409BA">
              <w:rPr>
                <w:sz w:val="20"/>
              </w:rPr>
              <w:t>sau</w:t>
            </w:r>
            <w:proofErr w:type="spellEnd"/>
            <w:r w:rsidRPr="006409BA">
              <w:rPr>
                <w:sz w:val="20"/>
              </w:rPr>
              <w:t xml:space="preserve"> </w:t>
            </w:r>
            <w:proofErr w:type="spellStart"/>
            <w:r w:rsidRPr="006409BA">
              <w:rPr>
                <w:sz w:val="20"/>
              </w:rPr>
              <w:t>este</w:t>
            </w:r>
            <w:proofErr w:type="spellEnd"/>
            <w:r w:rsidRPr="006409BA">
              <w:rPr>
                <w:sz w:val="20"/>
              </w:rPr>
              <w:t xml:space="preserve"> </w:t>
            </w:r>
            <w:proofErr w:type="spellStart"/>
            <w:r w:rsidRPr="006409BA">
              <w:rPr>
                <w:sz w:val="20"/>
              </w:rPr>
              <w:t>într</w:t>
            </w:r>
            <w:proofErr w:type="spellEnd"/>
            <w:r w:rsidRPr="006409BA">
              <w:rPr>
                <w:sz w:val="20"/>
              </w:rPr>
              <w:t xml:space="preserve">-o </w:t>
            </w:r>
            <w:proofErr w:type="spellStart"/>
            <w:r w:rsidRPr="006409BA">
              <w:rPr>
                <w:sz w:val="20"/>
              </w:rPr>
              <w:t>situaţie</w:t>
            </w:r>
            <w:proofErr w:type="spellEnd"/>
            <w:r w:rsidRPr="006409BA">
              <w:rPr>
                <w:sz w:val="20"/>
              </w:rPr>
              <w:t xml:space="preserve"> </w:t>
            </w:r>
            <w:proofErr w:type="spellStart"/>
            <w:r w:rsidRPr="006409BA">
              <w:rPr>
                <w:sz w:val="20"/>
              </w:rPr>
              <w:t>similară</w:t>
            </w:r>
            <w:proofErr w:type="spellEnd"/>
            <w:r w:rsidRPr="006409BA">
              <w:rPr>
                <w:sz w:val="20"/>
              </w:rPr>
              <w:t xml:space="preserve"> cu </w:t>
            </w:r>
            <w:proofErr w:type="spellStart"/>
            <w:r w:rsidRPr="006409BA">
              <w:rPr>
                <w:sz w:val="20"/>
              </w:rPr>
              <w:t>cele</w:t>
            </w:r>
            <w:proofErr w:type="spellEnd"/>
            <w:r w:rsidRPr="006409BA">
              <w:rPr>
                <w:sz w:val="20"/>
              </w:rPr>
              <w:t xml:space="preserve"> </w:t>
            </w:r>
            <w:proofErr w:type="spellStart"/>
            <w:r w:rsidRPr="006409BA">
              <w:rPr>
                <w:sz w:val="20"/>
              </w:rPr>
              <w:t>anterioare</w:t>
            </w:r>
            <w:proofErr w:type="spellEnd"/>
            <w:r w:rsidRPr="006409BA">
              <w:rPr>
                <w:sz w:val="20"/>
              </w:rPr>
              <w:t xml:space="preserve">, </w:t>
            </w:r>
            <w:proofErr w:type="spellStart"/>
            <w:r w:rsidRPr="006409BA">
              <w:rPr>
                <w:sz w:val="20"/>
              </w:rPr>
              <w:t>reglementată</w:t>
            </w:r>
            <w:proofErr w:type="spellEnd"/>
            <w:r w:rsidRPr="006409BA">
              <w:rPr>
                <w:sz w:val="20"/>
              </w:rPr>
              <w:t xml:space="preserve"> </w:t>
            </w:r>
            <w:proofErr w:type="spellStart"/>
            <w:r w:rsidRPr="006409BA">
              <w:rPr>
                <w:sz w:val="20"/>
              </w:rPr>
              <w:t>prin</w:t>
            </w:r>
            <w:proofErr w:type="spellEnd"/>
            <w:r w:rsidRPr="006409BA">
              <w:rPr>
                <w:sz w:val="20"/>
              </w:rPr>
              <w:t xml:space="preserve"> </w:t>
            </w:r>
            <w:proofErr w:type="spellStart"/>
            <w:r w:rsidRPr="006409BA">
              <w:rPr>
                <w:sz w:val="20"/>
              </w:rPr>
              <w:t>lege</w:t>
            </w:r>
            <w:proofErr w:type="spellEnd"/>
            <w:r w:rsidRPr="006409BA">
              <w:rPr>
                <w:sz w:val="20"/>
              </w:rPr>
              <w:t xml:space="preserve">, </w:t>
            </w:r>
            <w:proofErr w:type="spellStart"/>
            <w:r w:rsidRPr="006409BA">
              <w:rPr>
                <w:sz w:val="20"/>
              </w:rPr>
              <w:t>ori</w:t>
            </w:r>
            <w:proofErr w:type="spellEnd"/>
            <w:r w:rsidRPr="006409BA">
              <w:rPr>
                <w:sz w:val="20"/>
              </w:rPr>
              <w:t xml:space="preserve"> face </w:t>
            </w:r>
            <w:proofErr w:type="spellStart"/>
            <w:r w:rsidRPr="006409BA">
              <w:rPr>
                <w:sz w:val="20"/>
              </w:rPr>
              <w:t>obiectul</w:t>
            </w:r>
            <w:proofErr w:type="spellEnd"/>
            <w:r w:rsidRPr="006409BA">
              <w:rPr>
                <w:sz w:val="20"/>
              </w:rPr>
              <w:t xml:space="preserve"> </w:t>
            </w:r>
            <w:proofErr w:type="spellStart"/>
            <w:r w:rsidRPr="006409BA">
              <w:rPr>
                <w:sz w:val="20"/>
              </w:rPr>
              <w:t>unei</w:t>
            </w:r>
            <w:proofErr w:type="spellEnd"/>
            <w:r w:rsidRPr="006409BA">
              <w:rPr>
                <w:sz w:val="20"/>
              </w:rPr>
              <w:t xml:space="preserve"> </w:t>
            </w:r>
            <w:proofErr w:type="spellStart"/>
            <w:r w:rsidRPr="006409BA">
              <w:rPr>
                <w:sz w:val="20"/>
              </w:rPr>
              <w:t>proceduri</w:t>
            </w:r>
            <w:proofErr w:type="spellEnd"/>
            <w:r w:rsidRPr="006409BA">
              <w:rPr>
                <w:sz w:val="20"/>
              </w:rPr>
              <w:t xml:space="preserve"> </w:t>
            </w:r>
            <w:proofErr w:type="spellStart"/>
            <w:r w:rsidRPr="006409BA">
              <w:rPr>
                <w:sz w:val="20"/>
              </w:rPr>
              <w:t>legale</w:t>
            </w:r>
            <w:proofErr w:type="spellEnd"/>
            <w:r w:rsidRPr="006409BA">
              <w:rPr>
                <w:sz w:val="20"/>
              </w:rPr>
              <w:t xml:space="preserve"> </w:t>
            </w:r>
            <w:proofErr w:type="spellStart"/>
            <w:r w:rsidRPr="006409BA">
              <w:rPr>
                <w:sz w:val="20"/>
              </w:rPr>
              <w:t>pentru</w:t>
            </w:r>
            <w:proofErr w:type="spellEnd"/>
            <w:r w:rsidRPr="006409BA">
              <w:rPr>
                <w:sz w:val="20"/>
              </w:rPr>
              <w:t xml:space="preserve"> </w:t>
            </w:r>
            <w:proofErr w:type="spellStart"/>
            <w:r w:rsidRPr="006409BA">
              <w:rPr>
                <w:sz w:val="20"/>
              </w:rPr>
              <w:t>declararea</w:t>
            </w:r>
            <w:proofErr w:type="spellEnd"/>
            <w:r w:rsidRPr="006409BA">
              <w:rPr>
                <w:sz w:val="20"/>
              </w:rPr>
              <w:t xml:space="preserve"> </w:t>
            </w:r>
            <w:proofErr w:type="spellStart"/>
            <w:r w:rsidRPr="006409BA">
              <w:rPr>
                <w:sz w:val="20"/>
              </w:rPr>
              <w:t>sa</w:t>
            </w:r>
            <w:proofErr w:type="spellEnd"/>
            <w:r w:rsidRPr="006409BA">
              <w:rPr>
                <w:sz w:val="20"/>
              </w:rPr>
              <w:t xml:space="preserve"> </w:t>
            </w:r>
            <w:proofErr w:type="spellStart"/>
            <w:r w:rsidRPr="006409BA">
              <w:rPr>
                <w:sz w:val="20"/>
              </w:rPr>
              <w:t>în</w:t>
            </w:r>
            <w:proofErr w:type="spellEnd"/>
            <w:r w:rsidRPr="006409BA">
              <w:rPr>
                <w:sz w:val="20"/>
              </w:rPr>
              <w:t xml:space="preserve"> stare de </w:t>
            </w:r>
            <w:proofErr w:type="spellStart"/>
            <w:r w:rsidRPr="006409BA">
              <w:rPr>
                <w:sz w:val="20"/>
              </w:rPr>
              <w:t>faliment</w:t>
            </w:r>
            <w:proofErr w:type="spellEnd"/>
            <w:r w:rsidRPr="006409BA">
              <w:rPr>
                <w:sz w:val="20"/>
              </w:rPr>
              <w:t xml:space="preserve">, </w:t>
            </w:r>
            <w:proofErr w:type="spellStart"/>
            <w:r w:rsidRPr="006409BA">
              <w:rPr>
                <w:sz w:val="20"/>
              </w:rPr>
              <w:t>lichidare</w:t>
            </w:r>
            <w:proofErr w:type="spellEnd"/>
            <w:r w:rsidRPr="006409BA">
              <w:rPr>
                <w:sz w:val="20"/>
              </w:rPr>
              <w:t xml:space="preserve">, </w:t>
            </w:r>
            <w:proofErr w:type="spellStart"/>
            <w:r w:rsidRPr="006409BA">
              <w:rPr>
                <w:sz w:val="20"/>
              </w:rPr>
              <w:t>conducerea</w:t>
            </w:r>
            <w:proofErr w:type="spellEnd"/>
            <w:r w:rsidRPr="006409BA">
              <w:rPr>
                <w:sz w:val="20"/>
              </w:rPr>
              <w:t xml:space="preserve"> </w:t>
            </w:r>
            <w:proofErr w:type="spellStart"/>
            <w:r w:rsidRPr="006409BA">
              <w:rPr>
                <w:sz w:val="20"/>
              </w:rPr>
              <w:t>afacerilor</w:t>
            </w:r>
            <w:proofErr w:type="spellEnd"/>
            <w:r w:rsidRPr="006409BA">
              <w:rPr>
                <w:sz w:val="20"/>
              </w:rPr>
              <w:t xml:space="preserve"> de un administrator </w:t>
            </w:r>
            <w:proofErr w:type="spellStart"/>
            <w:r w:rsidRPr="006409BA">
              <w:rPr>
                <w:sz w:val="20"/>
              </w:rPr>
              <w:t>judiciar</w:t>
            </w:r>
            <w:proofErr w:type="spellEnd"/>
            <w:r w:rsidRPr="006409BA">
              <w:rPr>
                <w:sz w:val="20"/>
              </w:rPr>
              <w:t xml:space="preserve"> </w:t>
            </w:r>
            <w:proofErr w:type="spellStart"/>
            <w:r w:rsidRPr="006409BA">
              <w:rPr>
                <w:sz w:val="20"/>
              </w:rPr>
              <w:t>sau</w:t>
            </w:r>
            <w:proofErr w:type="spellEnd"/>
            <w:r w:rsidRPr="006409BA">
              <w:rPr>
                <w:sz w:val="20"/>
              </w:rPr>
              <w:t xml:space="preserve"> </w:t>
            </w:r>
            <w:proofErr w:type="spellStart"/>
            <w:r w:rsidR="00FF3D5C">
              <w:rPr>
                <w:sz w:val="20"/>
              </w:rPr>
              <w:t>suspendarea</w:t>
            </w:r>
            <w:proofErr w:type="spellEnd"/>
            <w:r w:rsidR="00FF3D5C" w:rsidRPr="006409BA">
              <w:rPr>
                <w:sz w:val="20"/>
              </w:rPr>
              <w:t xml:space="preserve"> </w:t>
            </w:r>
            <w:proofErr w:type="spellStart"/>
            <w:r w:rsidRPr="006409BA">
              <w:rPr>
                <w:sz w:val="20"/>
              </w:rPr>
              <w:t>activităţil</w:t>
            </w:r>
            <w:r w:rsidR="00FF3D5C">
              <w:rPr>
                <w:sz w:val="20"/>
              </w:rPr>
              <w:t>or</w:t>
            </w:r>
            <w:proofErr w:type="spellEnd"/>
            <w:r w:rsidRPr="006409BA">
              <w:rPr>
                <w:sz w:val="20"/>
              </w:rPr>
              <w:t xml:space="preserve"> sale </w:t>
            </w:r>
            <w:proofErr w:type="spellStart"/>
            <w:r w:rsidRPr="006409BA">
              <w:rPr>
                <w:sz w:val="20"/>
              </w:rPr>
              <w:t>comerciale</w:t>
            </w:r>
            <w:proofErr w:type="spellEnd"/>
            <w:r w:rsidR="00FF3D5C">
              <w:rPr>
                <w:sz w:val="20"/>
              </w:rPr>
              <w:t>;</w:t>
            </w:r>
          </w:p>
          <w:p w14:paraId="03247D97" w14:textId="77777777" w:rsidR="005A6967" w:rsidRDefault="000C0C3D" w:rsidP="005A6967">
            <w:pPr>
              <w:pStyle w:val="ListParagraph"/>
              <w:numPr>
                <w:ilvl w:val="0"/>
                <w:numId w:val="5"/>
              </w:numPr>
              <w:tabs>
                <w:tab w:val="left" w:pos="764"/>
              </w:tabs>
              <w:ind w:left="764" w:hanging="354"/>
              <w:contextualSpacing w:val="0"/>
              <w:jc w:val="both"/>
              <w:rPr>
                <w:color w:val="000000"/>
                <w:sz w:val="20"/>
                <w:lang w:val="ro-RO"/>
              </w:rPr>
            </w:pPr>
            <w:r w:rsidRPr="006409BA">
              <w:rPr>
                <w:noProof/>
                <w:sz w:val="20"/>
                <w:lang w:val="ro-RO" w:eastAsia="en-US"/>
              </w:rPr>
              <w:t>nu şi-a îndeplinit obligaţiile de plată a impozitelor, taxelor şi contribuţiilor de asigurări sociale</w:t>
            </w:r>
            <w:r w:rsidRPr="006409BA">
              <w:rPr>
                <w:color w:val="000000"/>
                <w:sz w:val="20"/>
                <w:lang w:val="ro-RO"/>
              </w:rPr>
              <w:t xml:space="preserve"> către bugetele componente al</w:t>
            </w:r>
            <w:r w:rsidR="008C54E4" w:rsidRPr="006409BA">
              <w:rPr>
                <w:color w:val="000000"/>
                <w:sz w:val="20"/>
                <w:lang w:val="ro-RO"/>
              </w:rPr>
              <w:t xml:space="preserve">e bugetului general consolidat </w:t>
            </w:r>
            <w:r w:rsidR="007B3468" w:rsidRPr="006409BA">
              <w:rPr>
                <w:color w:val="000000"/>
                <w:sz w:val="20"/>
                <w:lang w:val="ro-RO"/>
              </w:rPr>
              <w:t>ş</w:t>
            </w:r>
            <w:r w:rsidRPr="006409BA">
              <w:rPr>
                <w:color w:val="000000"/>
                <w:sz w:val="20"/>
                <w:lang w:val="ro-RO"/>
              </w:rPr>
              <w:t>i bugetului local în conformitate cu prevederile legale în vigoare în România;</w:t>
            </w:r>
          </w:p>
          <w:p w14:paraId="29F2B2EB" w14:textId="77777777" w:rsidR="005A6967" w:rsidRPr="005A6967" w:rsidRDefault="005A6967" w:rsidP="005A6967">
            <w:pPr>
              <w:pStyle w:val="ListParagraph"/>
              <w:numPr>
                <w:ilvl w:val="0"/>
                <w:numId w:val="5"/>
              </w:numPr>
              <w:tabs>
                <w:tab w:val="left" w:pos="764"/>
              </w:tabs>
              <w:ind w:left="764" w:hanging="354"/>
              <w:contextualSpacing w:val="0"/>
              <w:jc w:val="both"/>
              <w:rPr>
                <w:color w:val="000000"/>
                <w:sz w:val="20"/>
                <w:lang w:val="ro-RO"/>
              </w:rPr>
            </w:pPr>
            <w:r w:rsidRPr="005A6967">
              <w:rPr>
                <w:sz w:val="20"/>
                <w:lang w:val="ro-RO"/>
              </w:rPr>
              <w:t xml:space="preserve">solicitantul/partenerul inclusiv reprezentantul legal al solicitantului/partenerului </w:t>
            </w:r>
            <w:r w:rsidR="000C0C3D" w:rsidRPr="005A6967">
              <w:rPr>
                <w:sz w:val="20"/>
                <w:lang w:val="ro-RO"/>
              </w:rPr>
              <w:t xml:space="preserve">a suferit condamnări definitive datorate unei conduite profesionale îndreptată împotriva legii, </w:t>
            </w:r>
            <w:r w:rsidR="000C0C3D" w:rsidRPr="005A6967">
              <w:rPr>
                <w:sz w:val="20"/>
                <w:lang w:val="ro-RO"/>
              </w:rPr>
              <w:lastRenderedPageBreak/>
              <w:t xml:space="preserve">decizie </w:t>
            </w:r>
            <w:r w:rsidR="000C0C3D" w:rsidRPr="005A6967">
              <w:rPr>
                <w:noProof/>
                <w:sz w:val="20"/>
                <w:lang w:val="ro-RO" w:eastAsia="en-US"/>
              </w:rPr>
              <w:t>formulată de o autoritate de judecată ce are forţă de res judicata (ex. împotriva căreia nu se poate face recurs);</w:t>
            </w:r>
          </w:p>
          <w:p w14:paraId="5EC6A987" w14:textId="7607BFE8" w:rsidR="00F30E92" w:rsidRPr="00F30E92" w:rsidRDefault="005A6967" w:rsidP="00F30E92">
            <w:pPr>
              <w:pStyle w:val="ListParagraph"/>
              <w:numPr>
                <w:ilvl w:val="0"/>
                <w:numId w:val="5"/>
              </w:numPr>
              <w:tabs>
                <w:tab w:val="left" w:pos="764"/>
              </w:tabs>
              <w:ind w:left="764" w:hanging="354"/>
              <w:contextualSpacing w:val="0"/>
              <w:jc w:val="both"/>
              <w:rPr>
                <w:color w:val="000000"/>
                <w:sz w:val="20"/>
                <w:lang w:val="ro-RO"/>
              </w:rPr>
            </w:pPr>
            <w:r w:rsidRPr="005A6967">
              <w:rPr>
                <w:noProof/>
                <w:sz w:val="20"/>
                <w:lang w:val="ro-RO" w:eastAsia="en-US"/>
              </w:rPr>
              <w:t xml:space="preserve">solicitantul/partenerul inclusiv reprezentantul legal al solicitantului/partenerului </w:t>
            </w:r>
            <w:r w:rsidR="000C0C3D" w:rsidRPr="005A6967">
              <w:rPr>
                <w:noProof/>
                <w:sz w:val="20"/>
                <w:lang w:val="ro-RO" w:eastAsia="en-US"/>
              </w:rPr>
              <w:t>a fost subiectul unei judecăţi de tip res judicata pentru fraudă, corupţie, implicarea în organizaţii criminale sau în alte activităţi ilegale, în detrimentul intereselor financiare ale Comunităţii Europene</w:t>
            </w:r>
            <w:r w:rsidR="000207D4">
              <w:rPr>
                <w:noProof/>
                <w:sz w:val="20"/>
                <w:lang w:val="ro-RO" w:eastAsia="en-US"/>
              </w:rPr>
              <w:t>;</w:t>
            </w:r>
          </w:p>
          <w:p w14:paraId="06628DD1" w14:textId="27FCE40E" w:rsidR="007B2226" w:rsidRPr="00F30E92" w:rsidRDefault="00511709" w:rsidP="007357AC">
            <w:pPr>
              <w:pStyle w:val="ListParagraph"/>
              <w:numPr>
                <w:ilvl w:val="0"/>
                <w:numId w:val="5"/>
              </w:numPr>
              <w:tabs>
                <w:tab w:val="left" w:pos="764"/>
              </w:tabs>
              <w:contextualSpacing w:val="0"/>
              <w:jc w:val="both"/>
              <w:rPr>
                <w:color w:val="000000"/>
                <w:sz w:val="20"/>
                <w:lang w:val="ro-RO"/>
              </w:rPr>
            </w:pPr>
            <w:r w:rsidRPr="00F30E92">
              <w:rPr>
                <w:i/>
                <w:sz w:val="20"/>
                <w:lang w:val="ro-RO"/>
              </w:rPr>
              <w:t xml:space="preserve"> </w:t>
            </w:r>
            <w:r w:rsidR="000C0C3D" w:rsidRPr="00F30E92">
              <w:rPr>
                <w:i/>
                <w:sz w:val="20"/>
                <w:lang w:val="ro-RO"/>
              </w:rPr>
              <w:t>(</w:t>
            </w:r>
            <w:r w:rsidR="000C0C3D" w:rsidRPr="00F30E92">
              <w:rPr>
                <w:i/>
                <w:noProof/>
                <w:sz w:val="20"/>
                <w:lang w:val="ro-RO" w:eastAsia="en-US"/>
              </w:rPr>
              <w:t>pentru societă</w:t>
            </w:r>
            <w:r w:rsidR="007B3468" w:rsidRPr="00F30E92">
              <w:rPr>
                <w:i/>
                <w:noProof/>
                <w:sz w:val="20"/>
                <w:lang w:val="ro-RO" w:eastAsia="en-US"/>
              </w:rPr>
              <w:t>ţ</w:t>
            </w:r>
            <w:r w:rsidR="000C0C3D" w:rsidRPr="00F30E92">
              <w:rPr>
                <w:i/>
                <w:noProof/>
                <w:sz w:val="20"/>
                <w:lang w:val="ro-RO" w:eastAsia="en-US"/>
              </w:rPr>
              <w:t>i comerciale</w:t>
            </w:r>
            <w:r w:rsidR="000C0C3D" w:rsidRPr="008F67BB">
              <w:rPr>
                <w:i/>
                <w:noProof/>
                <w:sz w:val="20"/>
                <w:lang w:val="ro-RO" w:eastAsia="en-US"/>
              </w:rPr>
              <w:t xml:space="preserve">) </w:t>
            </w:r>
            <w:r w:rsidR="007357AC" w:rsidRPr="008F67BB">
              <w:rPr>
                <w:i/>
                <w:noProof/>
                <w:sz w:val="20"/>
                <w:lang w:val="ro-RO" w:eastAsia="en-US"/>
              </w:rPr>
              <w:t>și alte entități care derulează activități economice</w:t>
            </w:r>
            <w:r w:rsidR="007357AC" w:rsidRPr="007357AC">
              <w:rPr>
                <w:noProof/>
                <w:sz w:val="20"/>
                <w:lang w:val="ro-RO" w:eastAsia="en-US"/>
              </w:rPr>
              <w:t xml:space="preserve"> </w:t>
            </w:r>
            <w:r w:rsidR="000C0C3D" w:rsidRPr="00F30E92">
              <w:rPr>
                <w:noProof/>
                <w:sz w:val="20"/>
                <w:lang w:val="ro-RO" w:eastAsia="en-US"/>
              </w:rPr>
              <w:t>este o întreprindere aflată în dificultate în sensul prevederilor art. 2 punctul 18 din Regulamentul 651/2014 al CE</w:t>
            </w:r>
            <w:r w:rsidR="007B2226">
              <w:t xml:space="preserve"> </w:t>
            </w:r>
            <w:r w:rsidR="007B2226" w:rsidRPr="00F30E92">
              <w:rPr>
                <w:noProof/>
                <w:sz w:val="20"/>
                <w:lang w:val="ro-RO" w:eastAsia="en-US"/>
              </w:rPr>
              <w:t>şi anume:</w:t>
            </w:r>
          </w:p>
          <w:p w14:paraId="0DE74260" w14:textId="77777777" w:rsidR="007B2226" w:rsidRPr="007B2226" w:rsidRDefault="007B2226" w:rsidP="00722F5D">
            <w:pPr>
              <w:tabs>
                <w:tab w:val="left" w:pos="764"/>
              </w:tabs>
              <w:ind w:left="705"/>
              <w:jc w:val="both"/>
              <w:rPr>
                <w:sz w:val="20"/>
              </w:rPr>
            </w:pPr>
            <w:r w:rsidRPr="007B2226">
              <w:rPr>
                <w:sz w:val="20"/>
              </w:rPr>
              <w:t xml:space="preserve"> (i) în cazul unei societăţi comerciale cu răspundere limitată,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w:t>
            </w:r>
          </w:p>
          <w:p w14:paraId="7BEA203B" w14:textId="77777777" w:rsidR="007B2226" w:rsidRPr="00722F5D" w:rsidRDefault="007B2226" w:rsidP="00722F5D">
            <w:pPr>
              <w:tabs>
                <w:tab w:val="left" w:pos="764"/>
              </w:tabs>
              <w:ind w:left="705"/>
              <w:jc w:val="both"/>
              <w:rPr>
                <w:sz w:val="20"/>
              </w:rPr>
            </w:pPr>
            <w:r w:rsidRPr="007B2226">
              <w:rPr>
                <w:sz w:val="20"/>
              </w:rPr>
              <w:t>(ii) în cazul unei societăţi comerciale în care cel puţin unii dintre asociaţi au răspundere nelimitată pentru creanţele societăţii, atunci când mai mult de jumătate din capitalul propriu aşa cum reiese din contabilitatea societăţii a dispărut din cauza pierderilor acumulate;</w:t>
            </w:r>
          </w:p>
          <w:p w14:paraId="5FE382F3" w14:textId="77777777" w:rsidR="007B2226" w:rsidRPr="00722F5D" w:rsidRDefault="007B2226" w:rsidP="00722F5D">
            <w:pPr>
              <w:tabs>
                <w:tab w:val="left" w:pos="764"/>
              </w:tabs>
              <w:ind w:left="705"/>
              <w:jc w:val="both"/>
              <w:rPr>
                <w:sz w:val="20"/>
              </w:rPr>
            </w:pPr>
            <w:r w:rsidRPr="00722F5D">
              <w:rPr>
                <w:sz w:val="20"/>
              </w:rPr>
              <w:t>(iii) atunci când întreprinderea face obiectul unei proceduri colective de insolvenţă sau îndeplineşte criteriile prevăzute de legislaţia naţională pentru iniţierea unei proceduri colective de insolvenţă la cererea creditorilor săi;</w:t>
            </w:r>
          </w:p>
          <w:p w14:paraId="36238682" w14:textId="77777777" w:rsidR="007B2226" w:rsidRPr="00722F5D" w:rsidRDefault="007B2226" w:rsidP="00722F5D">
            <w:pPr>
              <w:tabs>
                <w:tab w:val="left" w:pos="764"/>
              </w:tabs>
              <w:ind w:left="705"/>
              <w:jc w:val="both"/>
              <w:rPr>
                <w:sz w:val="20"/>
              </w:rPr>
            </w:pPr>
            <w:r w:rsidRPr="00722F5D">
              <w:rPr>
                <w:sz w:val="20"/>
              </w:rPr>
              <w:t>(iv) atunci când întreprinderea a primit ajutor pentru salvare şi nu a rambursat încă împrumutul sau nu a încetat garanţia sau a primit ajutoare pentru restructurare şi face încă obiectul unui plan de restructurare;</w:t>
            </w:r>
          </w:p>
          <w:p w14:paraId="0BEC0817" w14:textId="77777777" w:rsidR="007B2226" w:rsidRPr="00722F5D" w:rsidRDefault="007B2226" w:rsidP="00722F5D">
            <w:pPr>
              <w:tabs>
                <w:tab w:val="left" w:pos="764"/>
              </w:tabs>
              <w:ind w:left="705"/>
              <w:jc w:val="both"/>
              <w:rPr>
                <w:sz w:val="20"/>
              </w:rPr>
            </w:pPr>
            <w:r w:rsidRPr="00722F5D">
              <w:rPr>
                <w:sz w:val="20"/>
              </w:rPr>
              <w:t xml:space="preserve">(v) în cazul unei întreprinderi care nu este un IMM, atunci când, în ultimii doi ani: </w:t>
            </w:r>
          </w:p>
          <w:p w14:paraId="78FF0C2E" w14:textId="77777777" w:rsidR="007B2226" w:rsidRPr="00722F5D" w:rsidRDefault="007B2226" w:rsidP="007B2226">
            <w:pPr>
              <w:pStyle w:val="ListParagraph"/>
              <w:tabs>
                <w:tab w:val="left" w:pos="764"/>
              </w:tabs>
              <w:ind w:left="1065"/>
              <w:jc w:val="both"/>
              <w:rPr>
                <w:noProof/>
                <w:sz w:val="20"/>
                <w:lang w:val="ro-RO" w:eastAsia="en-US"/>
              </w:rPr>
            </w:pPr>
            <w:r w:rsidRPr="00722F5D">
              <w:rPr>
                <w:noProof/>
                <w:sz w:val="20"/>
                <w:lang w:val="ro-RO" w:eastAsia="en-US"/>
              </w:rPr>
              <w:t xml:space="preserve">-raportul datorii/capitaluri proprii al întreprinderii este mai mare de 7,5 şi </w:t>
            </w:r>
          </w:p>
          <w:p w14:paraId="6B8338E5" w14:textId="77777777" w:rsidR="000C0C3D" w:rsidRPr="00722F5D" w:rsidRDefault="007B2226" w:rsidP="007B2226">
            <w:pPr>
              <w:pStyle w:val="ListParagraph"/>
              <w:tabs>
                <w:tab w:val="left" w:pos="764"/>
              </w:tabs>
              <w:ind w:left="1065"/>
              <w:jc w:val="both"/>
              <w:rPr>
                <w:noProof/>
                <w:sz w:val="20"/>
                <w:lang w:val="ro-RO" w:eastAsia="en-US"/>
              </w:rPr>
            </w:pPr>
            <w:r w:rsidRPr="00722F5D">
              <w:rPr>
                <w:noProof/>
                <w:sz w:val="20"/>
                <w:lang w:val="ro-RO" w:eastAsia="en-US"/>
              </w:rPr>
              <w:t>-capacitatea de acoperire a dobânzilor calculată pe baza EBITDA se situează sub valoarea 1,0.</w:t>
            </w:r>
          </w:p>
          <w:p w14:paraId="242A9085" w14:textId="77777777" w:rsidR="000C0C3D" w:rsidRPr="00722F5D" w:rsidRDefault="000C0C3D" w:rsidP="002C3C34">
            <w:pPr>
              <w:tabs>
                <w:tab w:val="left" w:pos="1206"/>
              </w:tabs>
              <w:ind w:left="1065"/>
              <w:jc w:val="both"/>
              <w:rPr>
                <w:sz w:val="20"/>
                <w:szCs w:val="20"/>
              </w:rPr>
            </w:pPr>
          </w:p>
          <w:p w14:paraId="0FF70461" w14:textId="26F696A8" w:rsidR="00357768" w:rsidRPr="00722F5D" w:rsidRDefault="000C0C3D" w:rsidP="002C3C34">
            <w:pPr>
              <w:pStyle w:val="ListParagraph"/>
              <w:numPr>
                <w:ilvl w:val="0"/>
                <w:numId w:val="30"/>
              </w:numPr>
              <w:jc w:val="both"/>
              <w:rPr>
                <w:i/>
                <w:color w:val="FF0000"/>
                <w:sz w:val="20"/>
                <w:lang w:val="ro-RO"/>
              </w:rPr>
            </w:pPr>
            <w:r w:rsidRPr="00722F5D">
              <w:rPr>
                <w:i/>
                <w:color w:val="FF0000"/>
                <w:sz w:val="20"/>
                <w:lang w:val="ro-RO"/>
              </w:rPr>
              <w:t>Conform informa</w:t>
            </w:r>
            <w:r w:rsidR="007B3468" w:rsidRPr="00722F5D">
              <w:rPr>
                <w:i/>
                <w:color w:val="FF0000"/>
                <w:sz w:val="20"/>
                <w:lang w:val="ro-RO"/>
              </w:rPr>
              <w:t>ţ</w:t>
            </w:r>
            <w:r w:rsidRPr="00722F5D">
              <w:rPr>
                <w:i/>
                <w:color w:val="FF0000"/>
                <w:sz w:val="20"/>
                <w:lang w:val="ro-RO"/>
              </w:rPr>
              <w:t xml:space="preserve">iilor furnizate </w:t>
            </w:r>
            <w:r w:rsidR="007B3468" w:rsidRPr="00722F5D">
              <w:rPr>
                <w:i/>
                <w:color w:val="FF0000"/>
                <w:sz w:val="20"/>
                <w:lang w:val="ro-RO"/>
              </w:rPr>
              <w:t>ş</w:t>
            </w:r>
            <w:r w:rsidRPr="00722F5D">
              <w:rPr>
                <w:i/>
                <w:color w:val="FF0000"/>
                <w:sz w:val="20"/>
                <w:lang w:val="ro-RO"/>
              </w:rPr>
              <w:t>i asumate prin Declara</w:t>
            </w:r>
            <w:r w:rsidR="007B3468" w:rsidRPr="00722F5D">
              <w:rPr>
                <w:i/>
                <w:color w:val="FF0000"/>
                <w:sz w:val="20"/>
                <w:lang w:val="ro-RO"/>
              </w:rPr>
              <w:t>ţ</w:t>
            </w:r>
            <w:r w:rsidRPr="00722F5D">
              <w:rPr>
                <w:i/>
                <w:color w:val="FF0000"/>
                <w:sz w:val="20"/>
                <w:lang w:val="ro-RO"/>
              </w:rPr>
              <w:t>ia de eligibilitate Anexa C 1.1</w:t>
            </w:r>
            <w:r w:rsidR="000207D4">
              <w:rPr>
                <w:i/>
                <w:color w:val="FF0000"/>
                <w:sz w:val="20"/>
                <w:lang w:val="ro-RO"/>
              </w:rPr>
              <w:t>;</w:t>
            </w:r>
          </w:p>
          <w:p w14:paraId="126FAA59" w14:textId="732792A5" w:rsidR="00722F5D" w:rsidRPr="00722F5D" w:rsidRDefault="00722F5D" w:rsidP="002C3C34">
            <w:pPr>
              <w:pStyle w:val="ListParagraph"/>
              <w:numPr>
                <w:ilvl w:val="0"/>
                <w:numId w:val="30"/>
              </w:numPr>
              <w:jc w:val="both"/>
              <w:rPr>
                <w:i/>
                <w:color w:val="FF0000"/>
                <w:sz w:val="20"/>
                <w:lang w:val="ro-RO"/>
              </w:rPr>
            </w:pPr>
            <w:r w:rsidRPr="00722F5D">
              <w:rPr>
                <w:i/>
                <w:color w:val="FF0000"/>
                <w:sz w:val="20"/>
                <w:lang w:val="ro-RO"/>
              </w:rPr>
              <w:t>În cazul solicitanților societăți comerciale</w:t>
            </w:r>
            <w:r w:rsidR="008F67BB" w:rsidRPr="008F67BB">
              <w:rPr>
                <w:i/>
                <w:color w:val="FF0000"/>
                <w:sz w:val="20"/>
                <w:lang w:val="ro-RO"/>
              </w:rPr>
              <w:t>) și alte entități care derulează activități economice</w:t>
            </w:r>
            <w:r w:rsidRPr="00722F5D">
              <w:rPr>
                <w:i/>
                <w:color w:val="FF0000"/>
                <w:sz w:val="20"/>
                <w:lang w:val="ro-RO"/>
              </w:rPr>
              <w:t xml:space="preserve">, punctul 6 va fi verificat în etapa de eligibilitate, în baza Declarației de eligibilitate a solicitantului/partenerului (Anexa C1.1. la Cererea de finanțare). În cazul în care proiectul va obține punctajul minim pentru a fi selectat spre finanțare (80 de puncte), se va verifica îndeplinirea acestei condiții în baza metodologiei de calcul pentru întreprinderi în dificultate ce va fi publicată pe pagina de internet </w:t>
            </w:r>
            <w:r w:rsidR="001A4D67">
              <w:rPr>
                <w:i/>
                <w:color w:val="FF0000"/>
                <w:sz w:val="20"/>
                <w:lang w:val="ro-RO"/>
              </w:rPr>
              <w:t>www.fonduri-ue.ro</w:t>
            </w:r>
            <w:r w:rsidRPr="00722F5D">
              <w:rPr>
                <w:i/>
                <w:color w:val="FF0000"/>
                <w:sz w:val="20"/>
                <w:lang w:val="ro-RO"/>
              </w:rPr>
              <w:t>.</w:t>
            </w:r>
          </w:p>
        </w:tc>
        <w:tc>
          <w:tcPr>
            <w:tcW w:w="850" w:type="dxa"/>
          </w:tcPr>
          <w:p w14:paraId="60E6D925" w14:textId="77777777" w:rsidR="000C0C3D" w:rsidRPr="006409BA" w:rsidRDefault="000C0C3D" w:rsidP="00F16F05">
            <w:pPr>
              <w:jc w:val="center"/>
              <w:rPr>
                <w:sz w:val="20"/>
                <w:szCs w:val="20"/>
              </w:rPr>
            </w:pPr>
          </w:p>
        </w:tc>
        <w:tc>
          <w:tcPr>
            <w:tcW w:w="850" w:type="dxa"/>
          </w:tcPr>
          <w:p w14:paraId="13253EDB" w14:textId="77777777" w:rsidR="000C0C3D" w:rsidRPr="006409BA" w:rsidRDefault="000C0C3D" w:rsidP="00F16F05">
            <w:pPr>
              <w:jc w:val="center"/>
              <w:rPr>
                <w:sz w:val="20"/>
                <w:szCs w:val="20"/>
              </w:rPr>
            </w:pPr>
          </w:p>
        </w:tc>
      </w:tr>
      <w:tr w:rsidR="000C0C3D" w:rsidRPr="006409BA" w14:paraId="452A02C6" w14:textId="77777777" w:rsidTr="00A34454">
        <w:trPr>
          <w:trHeight w:val="92"/>
          <w:jc w:val="center"/>
        </w:trPr>
        <w:tc>
          <w:tcPr>
            <w:tcW w:w="8173" w:type="dxa"/>
            <w:gridSpan w:val="3"/>
          </w:tcPr>
          <w:p w14:paraId="0495B2BD" w14:textId="302B997C" w:rsidR="000C0C3D" w:rsidRPr="00A34454" w:rsidRDefault="000C0C3D" w:rsidP="00A34454">
            <w:pPr>
              <w:pStyle w:val="ListParagraph"/>
              <w:numPr>
                <w:ilvl w:val="0"/>
                <w:numId w:val="6"/>
              </w:numPr>
              <w:jc w:val="both"/>
              <w:rPr>
                <w:i/>
                <w:sz w:val="20"/>
                <w:lang w:val="ro-RO"/>
              </w:rPr>
            </w:pPr>
            <w:r w:rsidRPr="00126405">
              <w:rPr>
                <w:i/>
                <w:color w:val="000000"/>
                <w:sz w:val="20"/>
                <w:shd w:val="clear" w:color="auto" w:fill="FFFFFF"/>
                <w:lang w:val="ro-RO"/>
              </w:rPr>
              <w:lastRenderedPageBreak/>
              <w:t>Reprezentantul legal al solicitantului</w:t>
            </w:r>
            <w:r w:rsidR="00315924" w:rsidRPr="00126405">
              <w:rPr>
                <w:i/>
                <w:color w:val="000000"/>
                <w:sz w:val="20"/>
                <w:shd w:val="clear" w:color="auto" w:fill="FFFFFF"/>
                <w:lang w:val="ro-RO"/>
              </w:rPr>
              <w:t>/partenerului</w:t>
            </w:r>
            <w:r w:rsidR="004501B7">
              <w:rPr>
                <w:i/>
                <w:color w:val="000000"/>
                <w:sz w:val="20"/>
                <w:shd w:val="clear" w:color="auto" w:fill="FFFFFF"/>
                <w:lang w:val="ro-RO"/>
              </w:rPr>
              <w:t xml:space="preserve"> și </w:t>
            </w:r>
            <w:r w:rsidR="00315924" w:rsidRPr="00126405">
              <w:rPr>
                <w:i/>
                <w:color w:val="000000"/>
                <w:sz w:val="20"/>
                <w:shd w:val="clear" w:color="auto" w:fill="FFFFFF"/>
                <w:lang w:val="ro-RO"/>
              </w:rPr>
              <w:t>membrii UIP</w:t>
            </w:r>
            <w:r w:rsidRPr="00126405">
              <w:rPr>
                <w:i/>
                <w:color w:val="000000"/>
                <w:sz w:val="20"/>
                <w:shd w:val="clear" w:color="auto" w:fill="FFFFFF"/>
                <w:lang w:val="ro-RO"/>
              </w:rPr>
              <w:t xml:space="preserve"> nu </w:t>
            </w:r>
            <w:r w:rsidR="00315924" w:rsidRPr="00126405">
              <w:rPr>
                <w:i/>
                <w:color w:val="000000"/>
                <w:sz w:val="20"/>
                <w:shd w:val="clear" w:color="auto" w:fill="FFFFFF"/>
                <w:lang w:val="ro-RO"/>
              </w:rPr>
              <w:t xml:space="preserve">se află în situație de  </w:t>
            </w:r>
            <w:r w:rsidRPr="00126405">
              <w:rPr>
                <w:i/>
                <w:color w:val="000000"/>
                <w:sz w:val="20"/>
                <w:shd w:val="clear" w:color="auto" w:fill="FFFFFF"/>
                <w:lang w:val="ro-RO"/>
              </w:rPr>
              <w:t>conflict de interese, astfel cum este definit în legisla</w:t>
            </w:r>
            <w:r w:rsidR="007B3468" w:rsidRPr="00126405">
              <w:rPr>
                <w:i/>
                <w:color w:val="000000"/>
                <w:sz w:val="20"/>
                <w:shd w:val="clear" w:color="auto" w:fill="FFFFFF"/>
                <w:lang w:val="ro-RO"/>
              </w:rPr>
              <w:t>ţ</w:t>
            </w:r>
            <w:r w:rsidRPr="00126405">
              <w:rPr>
                <w:i/>
                <w:color w:val="000000"/>
                <w:sz w:val="20"/>
                <w:shd w:val="clear" w:color="auto" w:fill="FFFFFF"/>
                <w:lang w:val="ro-RO"/>
              </w:rPr>
              <w:t>ia na</w:t>
            </w:r>
            <w:r w:rsidR="007B3468" w:rsidRPr="00126405">
              <w:rPr>
                <w:i/>
                <w:color w:val="000000"/>
                <w:sz w:val="20"/>
                <w:shd w:val="clear" w:color="auto" w:fill="FFFFFF"/>
                <w:lang w:val="ro-RO"/>
              </w:rPr>
              <w:t>ţ</w:t>
            </w:r>
            <w:r w:rsidRPr="00126405">
              <w:rPr>
                <w:i/>
                <w:color w:val="000000"/>
                <w:sz w:val="20"/>
                <w:shd w:val="clear" w:color="auto" w:fill="FFFFFF"/>
                <w:lang w:val="ro-RO"/>
              </w:rPr>
              <w:t xml:space="preserve">ională.    </w:t>
            </w:r>
          </w:p>
          <w:p w14:paraId="7DF6BB5F" w14:textId="77777777" w:rsidR="000C0C3D" w:rsidRPr="006409BA" w:rsidRDefault="000C0C3D" w:rsidP="00CF7CAF">
            <w:pPr>
              <w:ind w:left="72" w:hanging="51"/>
              <w:jc w:val="both"/>
              <w:rPr>
                <w:i/>
                <w:color w:val="FF0000"/>
                <w:sz w:val="20"/>
                <w:szCs w:val="20"/>
              </w:rPr>
            </w:pPr>
            <w:r w:rsidRPr="006409BA">
              <w:rPr>
                <w:i/>
                <w:color w:val="FF0000"/>
                <w:sz w:val="20"/>
                <w:szCs w:val="20"/>
              </w:rPr>
              <w:t>Se probează prin Declara</w:t>
            </w:r>
            <w:r w:rsidR="007B3468" w:rsidRPr="006409BA">
              <w:rPr>
                <w:i/>
                <w:color w:val="FF0000"/>
                <w:sz w:val="20"/>
                <w:szCs w:val="20"/>
              </w:rPr>
              <w:t>ţ</w:t>
            </w:r>
            <w:r w:rsidRPr="006409BA">
              <w:rPr>
                <w:i/>
                <w:color w:val="FF0000"/>
                <w:sz w:val="20"/>
                <w:szCs w:val="20"/>
              </w:rPr>
              <w:t xml:space="preserve">ia privind conflictul de interese (Anexa C1.5. la </w:t>
            </w:r>
            <w:r w:rsidR="00CF7CAF" w:rsidRPr="006409BA">
              <w:rPr>
                <w:i/>
                <w:color w:val="FF0000"/>
                <w:sz w:val="20"/>
                <w:szCs w:val="20"/>
              </w:rPr>
              <w:t>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14:paraId="7D7F2CFC" w14:textId="77777777" w:rsidR="000C0C3D" w:rsidRPr="006409BA" w:rsidRDefault="000C0C3D" w:rsidP="00F16F05">
            <w:pPr>
              <w:jc w:val="center"/>
              <w:rPr>
                <w:sz w:val="20"/>
                <w:szCs w:val="20"/>
              </w:rPr>
            </w:pPr>
          </w:p>
        </w:tc>
        <w:tc>
          <w:tcPr>
            <w:tcW w:w="850" w:type="dxa"/>
          </w:tcPr>
          <w:p w14:paraId="12EDBAF5" w14:textId="77777777" w:rsidR="000C0C3D" w:rsidRPr="006409BA" w:rsidRDefault="000C0C3D" w:rsidP="00F16F05">
            <w:pPr>
              <w:jc w:val="center"/>
              <w:rPr>
                <w:sz w:val="20"/>
                <w:szCs w:val="20"/>
              </w:rPr>
            </w:pPr>
          </w:p>
        </w:tc>
      </w:tr>
      <w:tr w:rsidR="000C0C3D" w:rsidRPr="006409BA" w14:paraId="2012FD83" w14:textId="77777777" w:rsidTr="00F16F05">
        <w:trPr>
          <w:trHeight w:val="422"/>
          <w:jc w:val="center"/>
        </w:trPr>
        <w:tc>
          <w:tcPr>
            <w:tcW w:w="8173" w:type="dxa"/>
            <w:gridSpan w:val="3"/>
          </w:tcPr>
          <w:p w14:paraId="77B9417D" w14:textId="71AF734E" w:rsidR="000C0C3D" w:rsidRPr="002C3C34" w:rsidRDefault="000C0C3D" w:rsidP="002C3C34">
            <w:pPr>
              <w:pStyle w:val="ListParagraph"/>
              <w:numPr>
                <w:ilvl w:val="0"/>
                <w:numId w:val="6"/>
              </w:numPr>
              <w:jc w:val="both"/>
              <w:rPr>
                <w:i/>
                <w:color w:val="000000"/>
                <w:sz w:val="20"/>
                <w:shd w:val="clear" w:color="auto" w:fill="FFFFFF"/>
                <w:lang w:val="ro-RO"/>
              </w:rPr>
            </w:pPr>
            <w:proofErr w:type="spellStart"/>
            <w:r w:rsidRPr="002C3C34">
              <w:rPr>
                <w:i/>
                <w:color w:val="000000"/>
                <w:sz w:val="20"/>
                <w:shd w:val="clear" w:color="auto" w:fill="FFFFFF"/>
              </w:rPr>
              <w:t>Solicitantul</w:t>
            </w:r>
            <w:proofErr w:type="spellEnd"/>
            <w:r w:rsidRPr="002C3C34">
              <w:rPr>
                <w:i/>
                <w:color w:val="000000"/>
                <w:sz w:val="20"/>
                <w:shd w:val="clear" w:color="auto" w:fill="FFFFFF"/>
              </w:rPr>
              <w:t xml:space="preserve"> </w:t>
            </w:r>
            <w:proofErr w:type="spellStart"/>
            <w:r w:rsidRPr="002C3C34">
              <w:rPr>
                <w:i/>
                <w:color w:val="000000"/>
                <w:sz w:val="20"/>
                <w:shd w:val="clear" w:color="auto" w:fill="FFFFFF"/>
              </w:rPr>
              <w:t>demonstrează</w:t>
            </w:r>
            <w:proofErr w:type="spellEnd"/>
            <w:r w:rsidRPr="002C3C34">
              <w:rPr>
                <w:i/>
                <w:color w:val="000000"/>
                <w:sz w:val="20"/>
                <w:shd w:val="clear" w:color="auto" w:fill="FFFFFF"/>
              </w:rPr>
              <w:t xml:space="preserve"> capacitate de management de </w:t>
            </w:r>
            <w:proofErr w:type="spellStart"/>
            <w:r w:rsidRPr="002C3C34">
              <w:rPr>
                <w:i/>
                <w:color w:val="000000"/>
                <w:sz w:val="20"/>
                <w:shd w:val="clear" w:color="auto" w:fill="FFFFFF"/>
              </w:rPr>
              <w:t>proiect</w:t>
            </w:r>
            <w:proofErr w:type="spellEnd"/>
            <w:r w:rsidRPr="002C3C34">
              <w:rPr>
                <w:i/>
                <w:color w:val="000000"/>
                <w:sz w:val="20"/>
                <w:shd w:val="clear" w:color="auto" w:fill="FFFFFF"/>
              </w:rPr>
              <w:t xml:space="preserve">, </w:t>
            </w:r>
            <w:proofErr w:type="spellStart"/>
            <w:r w:rsidRPr="002C3C34">
              <w:rPr>
                <w:i/>
                <w:color w:val="000000"/>
                <w:sz w:val="20"/>
                <w:shd w:val="clear" w:color="auto" w:fill="FFFFFF"/>
              </w:rPr>
              <w:t>prin</w:t>
            </w:r>
            <w:proofErr w:type="spellEnd"/>
            <w:r w:rsidRPr="002C3C34">
              <w:rPr>
                <w:i/>
                <w:color w:val="000000"/>
                <w:sz w:val="20"/>
                <w:shd w:val="clear" w:color="auto" w:fill="FFFFFF"/>
              </w:rPr>
              <w:t xml:space="preserve"> </w:t>
            </w:r>
            <w:proofErr w:type="spellStart"/>
            <w:r w:rsidR="0028530F" w:rsidRPr="002C3C34">
              <w:rPr>
                <w:i/>
                <w:color w:val="000000"/>
                <w:sz w:val="20"/>
                <w:shd w:val="clear" w:color="auto" w:fill="FFFFFF"/>
              </w:rPr>
              <w:t>informații</w:t>
            </w:r>
            <w:proofErr w:type="spellEnd"/>
            <w:r w:rsidRPr="002C3C34">
              <w:rPr>
                <w:i/>
                <w:color w:val="000000"/>
                <w:sz w:val="20"/>
                <w:shd w:val="clear" w:color="auto" w:fill="FFFFFF"/>
              </w:rPr>
              <w:t xml:space="preserve"> </w:t>
            </w:r>
            <w:proofErr w:type="spellStart"/>
            <w:r w:rsidRPr="002C3C34">
              <w:rPr>
                <w:i/>
                <w:color w:val="000000"/>
                <w:sz w:val="20"/>
                <w:shd w:val="clear" w:color="auto" w:fill="FFFFFF"/>
              </w:rPr>
              <w:t>privind</w:t>
            </w:r>
            <w:proofErr w:type="spellEnd"/>
            <w:r w:rsidRPr="002C3C34">
              <w:rPr>
                <w:i/>
                <w:color w:val="000000"/>
                <w:sz w:val="20"/>
                <w:shd w:val="clear" w:color="auto" w:fill="FFFFFF"/>
              </w:rPr>
              <w:t xml:space="preserve"> </w:t>
            </w:r>
            <w:proofErr w:type="spellStart"/>
            <w:r w:rsidRPr="002C3C34">
              <w:rPr>
                <w:i/>
                <w:color w:val="000000"/>
                <w:sz w:val="20"/>
                <w:shd w:val="clear" w:color="auto" w:fill="FFFFFF"/>
              </w:rPr>
              <w:t>Unitatea</w:t>
            </w:r>
            <w:proofErr w:type="spellEnd"/>
            <w:r w:rsidRPr="002C3C34">
              <w:rPr>
                <w:i/>
                <w:color w:val="000000"/>
                <w:sz w:val="20"/>
                <w:shd w:val="clear" w:color="auto" w:fill="FFFFFF"/>
              </w:rPr>
              <w:t xml:space="preserve"> de </w:t>
            </w:r>
            <w:proofErr w:type="spellStart"/>
            <w:r w:rsidRPr="002C3C34">
              <w:rPr>
                <w:i/>
                <w:color w:val="000000"/>
                <w:sz w:val="20"/>
                <w:shd w:val="clear" w:color="auto" w:fill="FFFFFF"/>
              </w:rPr>
              <w:t>Implementare</w:t>
            </w:r>
            <w:proofErr w:type="spellEnd"/>
            <w:r w:rsidRPr="002C3C34">
              <w:rPr>
                <w:i/>
                <w:color w:val="000000"/>
                <w:sz w:val="20"/>
                <w:shd w:val="clear" w:color="auto" w:fill="FFFFFF"/>
              </w:rPr>
              <w:t xml:space="preserve"> a </w:t>
            </w:r>
            <w:proofErr w:type="spellStart"/>
            <w:r w:rsidRPr="002C3C34">
              <w:rPr>
                <w:i/>
                <w:color w:val="000000"/>
                <w:sz w:val="20"/>
                <w:shd w:val="clear" w:color="auto" w:fill="FFFFFF"/>
              </w:rPr>
              <w:t>Proiectului</w:t>
            </w:r>
            <w:proofErr w:type="spellEnd"/>
            <w:r w:rsidRPr="002C3C34">
              <w:rPr>
                <w:i/>
                <w:color w:val="000000"/>
                <w:sz w:val="20"/>
                <w:shd w:val="clear" w:color="auto" w:fill="FFFFFF"/>
              </w:rPr>
              <w:t xml:space="preserve">. </w:t>
            </w:r>
            <w:r w:rsidR="008F67BB" w:rsidRPr="002C3C34">
              <w:rPr>
                <w:i/>
                <w:color w:val="000000"/>
                <w:sz w:val="20"/>
                <w:shd w:val="clear" w:color="auto" w:fill="FFFFFF"/>
                <w:lang w:val="ro-RO"/>
              </w:rPr>
              <w:t>Nu sunt eligibili solicitanții care au toate posturile vacante.</w:t>
            </w:r>
          </w:p>
          <w:p w14:paraId="19125744" w14:textId="77777777" w:rsidR="000C0C3D" w:rsidRPr="002C3C34" w:rsidRDefault="000C0C3D" w:rsidP="009C46B1">
            <w:pPr>
              <w:ind w:left="72" w:hanging="51"/>
              <w:jc w:val="both"/>
              <w:rPr>
                <w:i/>
                <w:color w:val="FF0000"/>
                <w:sz w:val="20"/>
                <w:szCs w:val="20"/>
              </w:rPr>
            </w:pPr>
          </w:p>
          <w:p w14:paraId="213CBB0F" w14:textId="76E27875" w:rsidR="00015A20" w:rsidRPr="002C3C34" w:rsidRDefault="00015A20" w:rsidP="002F4AC5">
            <w:pPr>
              <w:pStyle w:val="ListParagraph"/>
              <w:numPr>
                <w:ilvl w:val="0"/>
                <w:numId w:val="38"/>
              </w:numPr>
              <w:jc w:val="both"/>
              <w:rPr>
                <w:i/>
                <w:color w:val="FF0000"/>
                <w:sz w:val="20"/>
              </w:rPr>
            </w:pPr>
            <w:proofErr w:type="spellStart"/>
            <w:r w:rsidRPr="002C3C34">
              <w:rPr>
                <w:i/>
                <w:color w:val="FF0000"/>
                <w:sz w:val="20"/>
              </w:rPr>
              <w:t>Probează</w:t>
            </w:r>
            <w:proofErr w:type="spellEnd"/>
            <w:r w:rsidRPr="002C3C34">
              <w:rPr>
                <w:i/>
                <w:color w:val="FF0000"/>
                <w:sz w:val="20"/>
              </w:rPr>
              <w:t xml:space="preserve"> cu </w:t>
            </w:r>
            <w:proofErr w:type="spellStart"/>
            <w:r w:rsidR="009E053D" w:rsidRPr="002C3C34">
              <w:rPr>
                <w:i/>
                <w:color w:val="FF0000"/>
                <w:sz w:val="20"/>
              </w:rPr>
              <w:t>Decizia</w:t>
            </w:r>
            <w:proofErr w:type="spellEnd"/>
            <w:r w:rsidR="009E053D" w:rsidRPr="002C3C34">
              <w:rPr>
                <w:i/>
                <w:color w:val="FF0000"/>
                <w:sz w:val="20"/>
              </w:rPr>
              <w:t xml:space="preserve"> de </w:t>
            </w:r>
            <w:proofErr w:type="spellStart"/>
            <w:r w:rsidR="009E053D" w:rsidRPr="002C3C34">
              <w:rPr>
                <w:i/>
                <w:color w:val="FF0000"/>
                <w:sz w:val="20"/>
              </w:rPr>
              <w:t>înfiinţare</w:t>
            </w:r>
            <w:proofErr w:type="spellEnd"/>
            <w:r w:rsidR="009E053D" w:rsidRPr="002C3C34">
              <w:rPr>
                <w:i/>
                <w:color w:val="FF0000"/>
                <w:sz w:val="20"/>
              </w:rPr>
              <w:t xml:space="preserve"> a UIP</w:t>
            </w:r>
            <w:r w:rsidR="00C40E9B" w:rsidRPr="002C3C34">
              <w:rPr>
                <w:i/>
                <w:color w:val="FF0000"/>
                <w:sz w:val="20"/>
              </w:rPr>
              <w:t xml:space="preserve"> </w:t>
            </w:r>
            <w:r w:rsidR="00E03564" w:rsidRPr="002C3C34">
              <w:rPr>
                <w:i/>
                <w:color w:val="FF0000"/>
                <w:sz w:val="20"/>
              </w:rPr>
              <w:t>(</w:t>
            </w:r>
            <w:proofErr w:type="spellStart"/>
            <w:r w:rsidR="00E03564" w:rsidRPr="002C3C34">
              <w:rPr>
                <w:i/>
                <w:color w:val="FF0000"/>
                <w:sz w:val="20"/>
              </w:rPr>
              <w:t>Anexa</w:t>
            </w:r>
            <w:proofErr w:type="spellEnd"/>
            <w:r w:rsidR="00E03564" w:rsidRPr="002C3C34">
              <w:rPr>
                <w:i/>
                <w:color w:val="FF0000"/>
                <w:sz w:val="20"/>
              </w:rPr>
              <w:t xml:space="preserve"> C2.5)</w:t>
            </w:r>
            <w:r w:rsidR="009E053D" w:rsidRPr="002C3C34">
              <w:rPr>
                <w:i/>
                <w:color w:val="FF0000"/>
                <w:sz w:val="20"/>
              </w:rPr>
              <w:t xml:space="preserve">, </w:t>
            </w:r>
            <w:r w:rsidRPr="002C3C34">
              <w:rPr>
                <w:i/>
                <w:color w:val="FF0000"/>
                <w:sz w:val="20"/>
              </w:rPr>
              <w:t>CV-</w:t>
            </w:r>
            <w:proofErr w:type="spellStart"/>
            <w:r w:rsidRPr="002C3C34">
              <w:rPr>
                <w:i/>
                <w:color w:val="FF0000"/>
                <w:sz w:val="20"/>
              </w:rPr>
              <w:t>urile</w:t>
            </w:r>
            <w:proofErr w:type="spellEnd"/>
            <w:r w:rsidRPr="002C3C34">
              <w:rPr>
                <w:i/>
                <w:color w:val="FF0000"/>
                <w:sz w:val="20"/>
              </w:rPr>
              <w:t xml:space="preserve"> </w:t>
            </w:r>
            <w:proofErr w:type="spellStart"/>
            <w:r w:rsidRPr="002C3C34">
              <w:rPr>
                <w:i/>
                <w:color w:val="FF0000"/>
                <w:sz w:val="20"/>
              </w:rPr>
              <w:t>membrilor</w:t>
            </w:r>
            <w:proofErr w:type="spellEnd"/>
            <w:r w:rsidRPr="002C3C34">
              <w:rPr>
                <w:i/>
                <w:color w:val="FF0000"/>
                <w:sz w:val="20"/>
              </w:rPr>
              <w:t xml:space="preserve"> UIP/</w:t>
            </w:r>
            <w:proofErr w:type="spellStart"/>
            <w:r w:rsidRPr="002C3C34">
              <w:rPr>
                <w:i/>
                <w:color w:val="FF0000"/>
                <w:sz w:val="20"/>
              </w:rPr>
              <w:t>fişe</w:t>
            </w:r>
            <w:proofErr w:type="spellEnd"/>
            <w:r w:rsidRPr="002C3C34">
              <w:rPr>
                <w:i/>
                <w:color w:val="FF0000"/>
                <w:sz w:val="20"/>
              </w:rPr>
              <w:t xml:space="preserve"> de post (</w:t>
            </w:r>
            <w:proofErr w:type="spellStart"/>
            <w:r w:rsidRPr="002C3C34">
              <w:rPr>
                <w:i/>
                <w:color w:val="FF0000"/>
                <w:sz w:val="20"/>
              </w:rPr>
              <w:t>dacă</w:t>
            </w:r>
            <w:proofErr w:type="spellEnd"/>
            <w:r w:rsidRPr="002C3C34">
              <w:rPr>
                <w:i/>
                <w:color w:val="FF0000"/>
                <w:sz w:val="20"/>
              </w:rPr>
              <w:t xml:space="preserve"> </w:t>
            </w:r>
            <w:proofErr w:type="spellStart"/>
            <w:r w:rsidRPr="002C3C34">
              <w:rPr>
                <w:i/>
                <w:color w:val="FF0000"/>
                <w:sz w:val="20"/>
              </w:rPr>
              <w:t>posturile</w:t>
            </w:r>
            <w:proofErr w:type="spellEnd"/>
            <w:r w:rsidRPr="002C3C34">
              <w:rPr>
                <w:i/>
                <w:color w:val="FF0000"/>
                <w:sz w:val="20"/>
              </w:rPr>
              <w:t xml:space="preserve"> </w:t>
            </w:r>
            <w:proofErr w:type="spellStart"/>
            <w:r w:rsidRPr="002C3C34">
              <w:rPr>
                <w:i/>
                <w:color w:val="FF0000"/>
                <w:sz w:val="20"/>
              </w:rPr>
              <w:t>sunt</w:t>
            </w:r>
            <w:proofErr w:type="spellEnd"/>
            <w:r w:rsidRPr="002C3C34">
              <w:rPr>
                <w:i/>
                <w:color w:val="FF0000"/>
                <w:sz w:val="20"/>
              </w:rPr>
              <w:t xml:space="preserve"> </w:t>
            </w:r>
            <w:proofErr w:type="spellStart"/>
            <w:r w:rsidRPr="002C3C34">
              <w:rPr>
                <w:i/>
                <w:color w:val="FF0000"/>
                <w:sz w:val="20"/>
              </w:rPr>
              <w:t>vacante</w:t>
            </w:r>
            <w:proofErr w:type="spellEnd"/>
            <w:r w:rsidRPr="002C3C34">
              <w:rPr>
                <w:i/>
                <w:color w:val="FF0000"/>
                <w:sz w:val="20"/>
              </w:rPr>
              <w:t xml:space="preserve">, se </w:t>
            </w:r>
            <w:proofErr w:type="spellStart"/>
            <w:r w:rsidRPr="002C3C34">
              <w:rPr>
                <w:i/>
                <w:color w:val="FF0000"/>
                <w:sz w:val="20"/>
              </w:rPr>
              <w:t>prezintă</w:t>
            </w:r>
            <w:proofErr w:type="spellEnd"/>
            <w:r w:rsidRPr="002C3C34">
              <w:rPr>
                <w:i/>
                <w:color w:val="FF0000"/>
                <w:sz w:val="20"/>
              </w:rPr>
              <w:t xml:space="preserve"> </w:t>
            </w:r>
            <w:proofErr w:type="spellStart"/>
            <w:r w:rsidRPr="002C3C34">
              <w:rPr>
                <w:i/>
                <w:color w:val="FF0000"/>
                <w:sz w:val="20"/>
              </w:rPr>
              <w:t>doar</w:t>
            </w:r>
            <w:proofErr w:type="spellEnd"/>
            <w:r w:rsidRPr="002C3C34">
              <w:rPr>
                <w:i/>
                <w:color w:val="FF0000"/>
                <w:sz w:val="20"/>
              </w:rPr>
              <w:t xml:space="preserve"> </w:t>
            </w:r>
            <w:proofErr w:type="spellStart"/>
            <w:r w:rsidRPr="002C3C34">
              <w:rPr>
                <w:i/>
                <w:color w:val="FF0000"/>
                <w:sz w:val="20"/>
              </w:rPr>
              <w:t>fișele</w:t>
            </w:r>
            <w:proofErr w:type="spellEnd"/>
            <w:r w:rsidRPr="002C3C34">
              <w:rPr>
                <w:i/>
                <w:color w:val="FF0000"/>
                <w:sz w:val="20"/>
              </w:rPr>
              <w:t xml:space="preserve"> de post; </w:t>
            </w:r>
            <w:proofErr w:type="spellStart"/>
            <w:r w:rsidRPr="002C3C34">
              <w:rPr>
                <w:i/>
                <w:color w:val="FF0000"/>
                <w:sz w:val="20"/>
              </w:rPr>
              <w:t>pentru</w:t>
            </w:r>
            <w:proofErr w:type="spellEnd"/>
            <w:r w:rsidRPr="002C3C34">
              <w:rPr>
                <w:i/>
                <w:color w:val="FF0000"/>
                <w:sz w:val="20"/>
              </w:rPr>
              <w:t xml:space="preserve"> </w:t>
            </w:r>
            <w:proofErr w:type="spellStart"/>
            <w:r w:rsidRPr="002C3C34">
              <w:rPr>
                <w:i/>
                <w:color w:val="FF0000"/>
                <w:sz w:val="20"/>
              </w:rPr>
              <w:t>posturile</w:t>
            </w:r>
            <w:proofErr w:type="spellEnd"/>
            <w:r w:rsidRPr="002C3C34">
              <w:rPr>
                <w:i/>
                <w:color w:val="FF0000"/>
                <w:sz w:val="20"/>
              </w:rPr>
              <w:t xml:space="preserve"> </w:t>
            </w:r>
            <w:proofErr w:type="spellStart"/>
            <w:r w:rsidRPr="002C3C34">
              <w:rPr>
                <w:i/>
                <w:color w:val="FF0000"/>
                <w:sz w:val="20"/>
              </w:rPr>
              <w:t>ocupate</w:t>
            </w:r>
            <w:proofErr w:type="spellEnd"/>
            <w:r w:rsidRPr="002C3C34">
              <w:rPr>
                <w:i/>
                <w:color w:val="FF0000"/>
                <w:sz w:val="20"/>
              </w:rPr>
              <w:t xml:space="preserve">, se </w:t>
            </w:r>
            <w:proofErr w:type="spellStart"/>
            <w:r w:rsidRPr="002C3C34">
              <w:rPr>
                <w:i/>
                <w:color w:val="FF0000"/>
                <w:sz w:val="20"/>
              </w:rPr>
              <w:t>prezintă</w:t>
            </w:r>
            <w:proofErr w:type="spellEnd"/>
            <w:r w:rsidRPr="002C3C34">
              <w:rPr>
                <w:i/>
                <w:color w:val="FF0000"/>
                <w:sz w:val="20"/>
              </w:rPr>
              <w:t xml:space="preserve"> </w:t>
            </w:r>
            <w:proofErr w:type="spellStart"/>
            <w:r w:rsidRPr="002C3C34">
              <w:rPr>
                <w:i/>
                <w:color w:val="FF0000"/>
                <w:sz w:val="20"/>
              </w:rPr>
              <w:t>atât</w:t>
            </w:r>
            <w:proofErr w:type="spellEnd"/>
            <w:r w:rsidRPr="002C3C34">
              <w:rPr>
                <w:i/>
                <w:color w:val="FF0000"/>
                <w:sz w:val="20"/>
              </w:rPr>
              <w:t xml:space="preserve"> CV-</w:t>
            </w:r>
            <w:proofErr w:type="spellStart"/>
            <w:r w:rsidRPr="002C3C34">
              <w:rPr>
                <w:i/>
                <w:color w:val="FF0000"/>
                <w:sz w:val="20"/>
              </w:rPr>
              <w:t>urile</w:t>
            </w:r>
            <w:proofErr w:type="spellEnd"/>
            <w:r w:rsidRPr="002C3C34">
              <w:rPr>
                <w:i/>
                <w:color w:val="FF0000"/>
                <w:sz w:val="20"/>
              </w:rPr>
              <w:t xml:space="preserve">, </w:t>
            </w:r>
            <w:proofErr w:type="spellStart"/>
            <w:r w:rsidRPr="002C3C34">
              <w:rPr>
                <w:i/>
                <w:color w:val="FF0000"/>
                <w:sz w:val="20"/>
              </w:rPr>
              <w:t>cât</w:t>
            </w:r>
            <w:proofErr w:type="spellEnd"/>
            <w:r w:rsidRPr="002C3C34">
              <w:rPr>
                <w:i/>
                <w:color w:val="FF0000"/>
                <w:sz w:val="20"/>
              </w:rPr>
              <w:t xml:space="preserve"> </w:t>
            </w:r>
            <w:proofErr w:type="spellStart"/>
            <w:r w:rsidRPr="002C3C34">
              <w:rPr>
                <w:i/>
                <w:color w:val="FF0000"/>
                <w:sz w:val="20"/>
              </w:rPr>
              <w:t>și</w:t>
            </w:r>
            <w:proofErr w:type="spellEnd"/>
            <w:r w:rsidRPr="002C3C34">
              <w:rPr>
                <w:i/>
                <w:color w:val="FF0000"/>
                <w:sz w:val="20"/>
              </w:rPr>
              <w:t xml:space="preserve"> </w:t>
            </w:r>
            <w:proofErr w:type="spellStart"/>
            <w:r w:rsidRPr="002C3C34">
              <w:rPr>
                <w:i/>
                <w:color w:val="FF0000"/>
                <w:sz w:val="20"/>
              </w:rPr>
              <w:t>fișele</w:t>
            </w:r>
            <w:proofErr w:type="spellEnd"/>
            <w:r w:rsidRPr="002C3C34">
              <w:rPr>
                <w:i/>
                <w:color w:val="FF0000"/>
                <w:sz w:val="20"/>
              </w:rPr>
              <w:t xml:space="preserve"> de post); a se </w:t>
            </w:r>
            <w:proofErr w:type="spellStart"/>
            <w:r w:rsidRPr="002C3C34">
              <w:rPr>
                <w:i/>
                <w:color w:val="FF0000"/>
                <w:sz w:val="20"/>
              </w:rPr>
              <w:t>vedea</w:t>
            </w:r>
            <w:proofErr w:type="spellEnd"/>
            <w:r w:rsidRPr="002C3C34">
              <w:rPr>
                <w:i/>
                <w:color w:val="FF0000"/>
                <w:sz w:val="20"/>
              </w:rPr>
              <w:t xml:space="preserve"> </w:t>
            </w:r>
            <w:proofErr w:type="spellStart"/>
            <w:r w:rsidRPr="002C3C34">
              <w:rPr>
                <w:i/>
                <w:color w:val="FF0000"/>
                <w:sz w:val="20"/>
              </w:rPr>
              <w:t>descrierea</w:t>
            </w:r>
            <w:proofErr w:type="spellEnd"/>
            <w:r w:rsidRPr="002C3C34">
              <w:rPr>
                <w:i/>
                <w:color w:val="FF0000"/>
                <w:sz w:val="20"/>
              </w:rPr>
              <w:t xml:space="preserve"> din </w:t>
            </w:r>
            <w:proofErr w:type="spellStart"/>
            <w:r w:rsidRPr="002C3C34">
              <w:rPr>
                <w:i/>
                <w:color w:val="FF0000"/>
                <w:sz w:val="20"/>
              </w:rPr>
              <w:t>secţiunea</w:t>
            </w:r>
            <w:proofErr w:type="spellEnd"/>
            <w:r w:rsidRPr="002C3C34">
              <w:rPr>
                <w:i/>
                <w:color w:val="FF0000"/>
                <w:sz w:val="20"/>
              </w:rPr>
              <w:t xml:space="preserve"> </w:t>
            </w:r>
            <w:proofErr w:type="spellStart"/>
            <w:r w:rsidRPr="002C3C34">
              <w:rPr>
                <w:i/>
                <w:color w:val="FF0000"/>
                <w:sz w:val="20"/>
              </w:rPr>
              <w:t>Resurse</w:t>
            </w:r>
            <w:proofErr w:type="spellEnd"/>
            <w:r w:rsidRPr="002C3C34">
              <w:rPr>
                <w:i/>
                <w:color w:val="FF0000"/>
                <w:sz w:val="20"/>
              </w:rPr>
              <w:t xml:space="preserve"> </w:t>
            </w:r>
            <w:proofErr w:type="spellStart"/>
            <w:r w:rsidRPr="002C3C34">
              <w:rPr>
                <w:i/>
                <w:color w:val="FF0000"/>
                <w:sz w:val="20"/>
              </w:rPr>
              <w:t>Umane</w:t>
            </w:r>
            <w:proofErr w:type="spellEnd"/>
            <w:r w:rsidRPr="002C3C34">
              <w:rPr>
                <w:i/>
                <w:color w:val="FF0000"/>
                <w:sz w:val="20"/>
              </w:rPr>
              <w:t xml:space="preserve"> din </w:t>
            </w:r>
            <w:proofErr w:type="spellStart"/>
            <w:r w:rsidRPr="002C3C34">
              <w:rPr>
                <w:i/>
                <w:color w:val="FF0000"/>
                <w:sz w:val="20"/>
              </w:rPr>
              <w:t>Cererea</w:t>
            </w:r>
            <w:proofErr w:type="spellEnd"/>
            <w:r w:rsidRPr="002C3C34">
              <w:rPr>
                <w:i/>
                <w:color w:val="FF0000"/>
                <w:sz w:val="20"/>
              </w:rPr>
              <w:t xml:space="preserve"> de </w:t>
            </w:r>
            <w:proofErr w:type="spellStart"/>
            <w:r w:rsidRPr="002C3C34">
              <w:rPr>
                <w:i/>
                <w:color w:val="FF0000"/>
                <w:sz w:val="20"/>
              </w:rPr>
              <w:t>Finanţare</w:t>
            </w:r>
            <w:proofErr w:type="spellEnd"/>
            <w:r w:rsidRPr="002C3C34">
              <w:rPr>
                <w:i/>
                <w:color w:val="FF0000"/>
                <w:sz w:val="20"/>
              </w:rPr>
              <w:t>.</w:t>
            </w:r>
          </w:p>
          <w:p w14:paraId="1C392182" w14:textId="77777777" w:rsidR="00015A20" w:rsidRDefault="00015A20" w:rsidP="009E053D">
            <w:pPr>
              <w:jc w:val="both"/>
              <w:rPr>
                <w:i/>
                <w:color w:val="FF0000"/>
                <w:sz w:val="20"/>
                <w:szCs w:val="20"/>
              </w:rPr>
            </w:pPr>
          </w:p>
          <w:p w14:paraId="6FAA931B" w14:textId="1464F3B9" w:rsidR="000C0C3D" w:rsidRPr="006409BA" w:rsidRDefault="000C0C3D" w:rsidP="00015A20">
            <w:pPr>
              <w:ind w:left="56" w:hanging="35"/>
              <w:jc w:val="both"/>
              <w:rPr>
                <w:i/>
                <w:color w:val="FF0000"/>
                <w:sz w:val="20"/>
                <w:szCs w:val="20"/>
              </w:rPr>
            </w:pPr>
          </w:p>
        </w:tc>
        <w:tc>
          <w:tcPr>
            <w:tcW w:w="850" w:type="dxa"/>
          </w:tcPr>
          <w:p w14:paraId="7DDA76FB" w14:textId="77777777" w:rsidR="000C0C3D" w:rsidRPr="006409BA" w:rsidRDefault="000C0C3D" w:rsidP="00F16F05">
            <w:pPr>
              <w:jc w:val="center"/>
              <w:rPr>
                <w:sz w:val="20"/>
                <w:szCs w:val="20"/>
              </w:rPr>
            </w:pPr>
          </w:p>
        </w:tc>
        <w:tc>
          <w:tcPr>
            <w:tcW w:w="850" w:type="dxa"/>
          </w:tcPr>
          <w:p w14:paraId="411364E8" w14:textId="77777777" w:rsidR="000C0C3D" w:rsidRPr="006409BA" w:rsidRDefault="000C0C3D" w:rsidP="00F16F05">
            <w:pPr>
              <w:jc w:val="center"/>
              <w:rPr>
                <w:sz w:val="20"/>
                <w:szCs w:val="20"/>
              </w:rPr>
            </w:pPr>
          </w:p>
        </w:tc>
      </w:tr>
      <w:tr w:rsidR="000C0C3D" w:rsidRPr="006409BA" w14:paraId="44D2F4C0" w14:textId="77777777" w:rsidTr="00F16F05">
        <w:trPr>
          <w:trHeight w:val="422"/>
          <w:jc w:val="center"/>
        </w:trPr>
        <w:tc>
          <w:tcPr>
            <w:tcW w:w="8173" w:type="dxa"/>
            <w:gridSpan w:val="3"/>
          </w:tcPr>
          <w:p w14:paraId="13944D47" w14:textId="77777777" w:rsidR="000C0C3D" w:rsidRPr="00126405" w:rsidRDefault="000C0C3D" w:rsidP="00EC3805">
            <w:pPr>
              <w:pStyle w:val="ListParagraph"/>
              <w:numPr>
                <w:ilvl w:val="0"/>
                <w:numId w:val="6"/>
              </w:numPr>
              <w:jc w:val="both"/>
              <w:rPr>
                <w:i/>
                <w:noProof/>
                <w:color w:val="000000"/>
                <w:sz w:val="20"/>
                <w:lang w:val="ro-RO" w:eastAsia="en-US"/>
              </w:rPr>
            </w:pPr>
            <w:r w:rsidRPr="00126405">
              <w:rPr>
                <w:i/>
                <w:noProof/>
                <w:color w:val="000000"/>
                <w:sz w:val="20"/>
                <w:lang w:val="ro-RO" w:eastAsia="en-US"/>
              </w:rPr>
              <w:t xml:space="preserve">Solicitantul/partenerul demonstrează capacitate tehnică pentru susţinerea activităţilor proiectului. În cazul în care beneficiarul </w:t>
            </w:r>
            <w:r w:rsidR="007B3468" w:rsidRPr="00126405">
              <w:rPr>
                <w:i/>
                <w:noProof/>
                <w:color w:val="000000"/>
                <w:sz w:val="20"/>
                <w:lang w:val="ro-RO" w:eastAsia="en-US"/>
              </w:rPr>
              <w:t>ş</w:t>
            </w:r>
            <w:r w:rsidRPr="00126405">
              <w:rPr>
                <w:i/>
                <w:noProof/>
                <w:color w:val="000000"/>
                <w:sz w:val="20"/>
                <w:lang w:val="ro-RO" w:eastAsia="en-US"/>
              </w:rPr>
              <w:t>i/sau partenerul implementează ei în</w:t>
            </w:r>
            <w:r w:rsidR="007B3468" w:rsidRPr="00126405">
              <w:rPr>
                <w:i/>
                <w:noProof/>
                <w:color w:val="000000"/>
                <w:sz w:val="20"/>
                <w:lang w:val="ro-RO" w:eastAsia="en-US"/>
              </w:rPr>
              <w:t>ş</w:t>
            </w:r>
            <w:r w:rsidRPr="00126405">
              <w:rPr>
                <w:i/>
                <w:noProof/>
                <w:color w:val="000000"/>
                <w:sz w:val="20"/>
                <w:lang w:val="ro-RO" w:eastAsia="en-US"/>
              </w:rPr>
              <w:t>i</w:t>
            </w:r>
            <w:r w:rsidR="007B3468" w:rsidRPr="00126405">
              <w:rPr>
                <w:i/>
                <w:noProof/>
                <w:color w:val="000000"/>
                <w:sz w:val="20"/>
                <w:lang w:val="ro-RO" w:eastAsia="en-US"/>
              </w:rPr>
              <w:t>ş</w:t>
            </w:r>
            <w:r w:rsidRPr="00126405">
              <w:rPr>
                <w:i/>
                <w:noProof/>
                <w:color w:val="000000"/>
                <w:sz w:val="20"/>
                <w:lang w:val="ro-RO" w:eastAsia="en-US"/>
              </w:rPr>
              <w:t>i o parte sau toate activită</w:t>
            </w:r>
            <w:r w:rsidR="007B3468" w:rsidRPr="00126405">
              <w:rPr>
                <w:i/>
                <w:noProof/>
                <w:color w:val="000000"/>
                <w:sz w:val="20"/>
                <w:lang w:val="ro-RO" w:eastAsia="en-US"/>
              </w:rPr>
              <w:t>ţ</w:t>
            </w:r>
            <w:r w:rsidRPr="00126405">
              <w:rPr>
                <w:i/>
                <w:noProof/>
                <w:color w:val="000000"/>
                <w:sz w:val="20"/>
                <w:lang w:val="ro-RO" w:eastAsia="en-US"/>
              </w:rPr>
              <w:t>ile proiectului, trebuie să dovedească faptul că de</w:t>
            </w:r>
            <w:r w:rsidR="007B3468" w:rsidRPr="00126405">
              <w:rPr>
                <w:i/>
                <w:noProof/>
                <w:color w:val="000000"/>
                <w:sz w:val="20"/>
                <w:lang w:val="ro-RO" w:eastAsia="en-US"/>
              </w:rPr>
              <w:t>ţ</w:t>
            </w:r>
            <w:r w:rsidRPr="00126405">
              <w:rPr>
                <w:i/>
                <w:noProof/>
                <w:color w:val="000000"/>
                <w:sz w:val="20"/>
                <w:lang w:val="ro-RO" w:eastAsia="en-US"/>
              </w:rPr>
              <w:t>in personal calificat (cel pu</w:t>
            </w:r>
            <w:r w:rsidR="007B3468" w:rsidRPr="00126405">
              <w:rPr>
                <w:i/>
                <w:noProof/>
                <w:color w:val="000000"/>
                <w:sz w:val="20"/>
                <w:lang w:val="ro-RO" w:eastAsia="en-US"/>
              </w:rPr>
              <w:t>ţ</w:t>
            </w:r>
            <w:r w:rsidRPr="00126405">
              <w:rPr>
                <w:i/>
                <w:noProof/>
                <w:color w:val="000000"/>
                <w:sz w:val="20"/>
                <w:lang w:val="ro-RO" w:eastAsia="en-US"/>
              </w:rPr>
              <w:t>in 3 ani experien</w:t>
            </w:r>
            <w:r w:rsidR="007B3468" w:rsidRPr="00126405">
              <w:rPr>
                <w:i/>
                <w:noProof/>
                <w:color w:val="000000"/>
                <w:sz w:val="20"/>
                <w:lang w:val="ro-RO" w:eastAsia="en-US"/>
              </w:rPr>
              <w:t>ţ</w:t>
            </w:r>
            <w:r w:rsidRPr="00126405">
              <w:rPr>
                <w:i/>
                <w:noProof/>
                <w:color w:val="000000"/>
                <w:sz w:val="20"/>
                <w:lang w:val="ro-RO" w:eastAsia="en-US"/>
              </w:rPr>
              <w:t>ă în domeniul relevant pentru activitatea pe care o desfă</w:t>
            </w:r>
            <w:r w:rsidR="007B3468" w:rsidRPr="00126405">
              <w:rPr>
                <w:i/>
                <w:noProof/>
                <w:color w:val="000000"/>
                <w:sz w:val="20"/>
                <w:lang w:val="ro-RO" w:eastAsia="en-US"/>
              </w:rPr>
              <w:t>ş</w:t>
            </w:r>
            <w:r w:rsidRPr="00126405">
              <w:rPr>
                <w:i/>
                <w:noProof/>
                <w:color w:val="000000"/>
                <w:sz w:val="20"/>
                <w:lang w:val="ro-RO" w:eastAsia="en-US"/>
              </w:rPr>
              <w:t>oară)</w:t>
            </w:r>
          </w:p>
          <w:p w14:paraId="3B656998" w14:textId="77777777" w:rsidR="000C0C3D" w:rsidRPr="00126405" w:rsidRDefault="000C0C3D" w:rsidP="00F16F05">
            <w:pPr>
              <w:jc w:val="both"/>
              <w:rPr>
                <w:i/>
                <w:color w:val="FF0000"/>
                <w:sz w:val="20"/>
                <w:szCs w:val="20"/>
              </w:rPr>
            </w:pPr>
          </w:p>
          <w:p w14:paraId="3C90CD07" w14:textId="77777777" w:rsidR="000C0C3D" w:rsidRPr="00AE2D8F" w:rsidRDefault="000C0C3D" w:rsidP="00AE2D8F">
            <w:pPr>
              <w:pStyle w:val="ListParagraph"/>
              <w:numPr>
                <w:ilvl w:val="0"/>
                <w:numId w:val="38"/>
              </w:numPr>
              <w:jc w:val="both"/>
              <w:rPr>
                <w:i/>
                <w:color w:val="FF0000"/>
                <w:sz w:val="20"/>
              </w:rPr>
            </w:pPr>
            <w:proofErr w:type="spellStart"/>
            <w:r w:rsidRPr="00AE2D8F">
              <w:rPr>
                <w:i/>
                <w:color w:val="FF0000"/>
                <w:sz w:val="20"/>
              </w:rPr>
              <w:t>Probează</w:t>
            </w:r>
            <w:proofErr w:type="spellEnd"/>
            <w:r w:rsidRPr="00AE2D8F">
              <w:rPr>
                <w:i/>
                <w:color w:val="FF0000"/>
                <w:sz w:val="20"/>
              </w:rPr>
              <w:t xml:space="preserve"> cu </w:t>
            </w:r>
            <w:proofErr w:type="spellStart"/>
            <w:r w:rsidRPr="00AE2D8F">
              <w:rPr>
                <w:i/>
                <w:color w:val="FF0000"/>
                <w:sz w:val="20"/>
              </w:rPr>
              <w:t>experien</w:t>
            </w:r>
            <w:r w:rsidR="007B3468" w:rsidRPr="00AE2D8F">
              <w:rPr>
                <w:i/>
                <w:color w:val="FF0000"/>
                <w:sz w:val="20"/>
              </w:rPr>
              <w:t>ţ</w:t>
            </w:r>
            <w:r w:rsidRPr="00AE2D8F">
              <w:rPr>
                <w:i/>
                <w:color w:val="FF0000"/>
                <w:sz w:val="20"/>
              </w:rPr>
              <w:t>a</w:t>
            </w:r>
            <w:proofErr w:type="spellEnd"/>
            <w:r w:rsidRPr="00AE2D8F">
              <w:rPr>
                <w:i/>
                <w:color w:val="FF0000"/>
                <w:sz w:val="20"/>
              </w:rPr>
              <w:t xml:space="preserve"> </w:t>
            </w:r>
            <w:proofErr w:type="spellStart"/>
            <w:r w:rsidRPr="00AE2D8F">
              <w:rPr>
                <w:i/>
                <w:color w:val="FF0000"/>
                <w:sz w:val="20"/>
              </w:rPr>
              <w:t>angaja</w:t>
            </w:r>
            <w:r w:rsidR="007B3468" w:rsidRPr="00AE2D8F">
              <w:rPr>
                <w:i/>
                <w:color w:val="FF0000"/>
                <w:sz w:val="20"/>
              </w:rPr>
              <w:t>ţ</w:t>
            </w:r>
            <w:r w:rsidRPr="00AE2D8F">
              <w:rPr>
                <w:i/>
                <w:color w:val="FF0000"/>
                <w:sz w:val="20"/>
              </w:rPr>
              <w:t>ilor</w:t>
            </w:r>
            <w:proofErr w:type="spellEnd"/>
            <w:r w:rsidRPr="00AE2D8F">
              <w:rPr>
                <w:i/>
                <w:color w:val="FF0000"/>
                <w:sz w:val="20"/>
              </w:rPr>
              <w:t xml:space="preserve"> / </w:t>
            </w:r>
            <w:proofErr w:type="spellStart"/>
            <w:r w:rsidRPr="00597431">
              <w:rPr>
                <w:i/>
                <w:color w:val="FF0000"/>
                <w:sz w:val="20"/>
              </w:rPr>
              <w:t>structurii</w:t>
            </w:r>
            <w:proofErr w:type="spellEnd"/>
            <w:r w:rsidRPr="00AE2D8F">
              <w:rPr>
                <w:i/>
                <w:color w:val="FF0000"/>
                <w:sz w:val="20"/>
              </w:rPr>
              <w:t xml:space="preserve"> </w:t>
            </w:r>
            <w:proofErr w:type="spellStart"/>
            <w:r w:rsidRPr="00AE2D8F">
              <w:rPr>
                <w:i/>
                <w:color w:val="FF0000"/>
                <w:sz w:val="20"/>
              </w:rPr>
              <w:t>în</w:t>
            </w:r>
            <w:proofErr w:type="spellEnd"/>
            <w:r w:rsidRPr="00AE2D8F">
              <w:rPr>
                <w:i/>
                <w:color w:val="FF0000"/>
                <w:sz w:val="20"/>
              </w:rPr>
              <w:t xml:space="preserve"> </w:t>
            </w:r>
            <w:proofErr w:type="spellStart"/>
            <w:r w:rsidRPr="00AE2D8F">
              <w:rPr>
                <w:i/>
                <w:color w:val="FF0000"/>
                <w:sz w:val="20"/>
              </w:rPr>
              <w:t>implementarea</w:t>
            </w:r>
            <w:proofErr w:type="spellEnd"/>
            <w:r w:rsidRPr="00AE2D8F">
              <w:rPr>
                <w:i/>
                <w:color w:val="FF0000"/>
                <w:sz w:val="20"/>
              </w:rPr>
              <w:t xml:space="preserve"> </w:t>
            </w:r>
            <w:proofErr w:type="spellStart"/>
            <w:r w:rsidRPr="00AE2D8F">
              <w:rPr>
                <w:i/>
                <w:color w:val="FF0000"/>
                <w:sz w:val="20"/>
              </w:rPr>
              <w:t>unor</w:t>
            </w:r>
            <w:proofErr w:type="spellEnd"/>
            <w:r w:rsidRPr="00AE2D8F">
              <w:rPr>
                <w:i/>
                <w:color w:val="FF0000"/>
                <w:sz w:val="20"/>
              </w:rPr>
              <w:t xml:space="preserve"> </w:t>
            </w:r>
            <w:proofErr w:type="spellStart"/>
            <w:r w:rsidRPr="00AE2D8F">
              <w:rPr>
                <w:i/>
                <w:color w:val="FF0000"/>
                <w:sz w:val="20"/>
              </w:rPr>
              <w:t>proiecte</w:t>
            </w:r>
            <w:proofErr w:type="spellEnd"/>
            <w:r w:rsidRPr="00AE2D8F">
              <w:rPr>
                <w:i/>
                <w:color w:val="FF0000"/>
                <w:sz w:val="20"/>
              </w:rPr>
              <w:t xml:space="preserve"> </w:t>
            </w:r>
            <w:proofErr w:type="spellStart"/>
            <w:r w:rsidRPr="00AE2D8F">
              <w:rPr>
                <w:i/>
                <w:color w:val="FF0000"/>
                <w:sz w:val="20"/>
              </w:rPr>
              <w:t>similare</w:t>
            </w:r>
            <w:proofErr w:type="spellEnd"/>
            <w:r w:rsidR="002D4F59" w:rsidRPr="00126405">
              <w:t xml:space="preserve"> </w:t>
            </w:r>
            <w:proofErr w:type="spellStart"/>
            <w:r w:rsidR="002D4F59" w:rsidRPr="00AE2D8F">
              <w:rPr>
                <w:i/>
                <w:color w:val="FF0000"/>
                <w:sz w:val="20"/>
              </w:rPr>
              <w:lastRenderedPageBreak/>
              <w:t>în</w:t>
            </w:r>
            <w:proofErr w:type="spellEnd"/>
            <w:r w:rsidR="002D4F59" w:rsidRPr="00AE2D8F">
              <w:rPr>
                <w:i/>
                <w:color w:val="FF0000"/>
                <w:sz w:val="20"/>
              </w:rPr>
              <w:t xml:space="preserve"> </w:t>
            </w:r>
            <w:proofErr w:type="spellStart"/>
            <w:r w:rsidR="002D4F59" w:rsidRPr="00AE2D8F">
              <w:rPr>
                <w:i/>
                <w:color w:val="FF0000"/>
                <w:sz w:val="20"/>
              </w:rPr>
              <w:t>domeniul</w:t>
            </w:r>
            <w:proofErr w:type="spellEnd"/>
            <w:r w:rsidR="002D4F59" w:rsidRPr="00AE2D8F">
              <w:rPr>
                <w:i/>
                <w:color w:val="FF0000"/>
                <w:sz w:val="20"/>
              </w:rPr>
              <w:t xml:space="preserve"> relevant: CV-</w:t>
            </w:r>
            <w:proofErr w:type="spellStart"/>
            <w:r w:rsidR="002D4F59" w:rsidRPr="00AE2D8F">
              <w:rPr>
                <w:i/>
                <w:color w:val="FF0000"/>
                <w:sz w:val="20"/>
              </w:rPr>
              <w:t>uri</w:t>
            </w:r>
            <w:proofErr w:type="spellEnd"/>
            <w:r w:rsidR="002D4F59" w:rsidRPr="00AE2D8F">
              <w:rPr>
                <w:i/>
                <w:color w:val="FF0000"/>
                <w:sz w:val="20"/>
              </w:rPr>
              <w:t xml:space="preserve">, </w:t>
            </w:r>
            <w:proofErr w:type="spellStart"/>
            <w:r w:rsidR="002D4F59" w:rsidRPr="00AE2D8F">
              <w:rPr>
                <w:i/>
                <w:color w:val="FF0000"/>
                <w:sz w:val="20"/>
              </w:rPr>
              <w:t>fişe</w:t>
            </w:r>
            <w:proofErr w:type="spellEnd"/>
            <w:r w:rsidR="002D4F59" w:rsidRPr="00AE2D8F">
              <w:rPr>
                <w:i/>
                <w:color w:val="FF0000"/>
                <w:sz w:val="20"/>
              </w:rPr>
              <w:t xml:space="preserve"> de post </w:t>
            </w:r>
            <w:proofErr w:type="spellStart"/>
            <w:r w:rsidR="002D4F59" w:rsidRPr="00AE2D8F">
              <w:rPr>
                <w:i/>
                <w:color w:val="FF0000"/>
                <w:sz w:val="20"/>
              </w:rPr>
              <w:t>şi</w:t>
            </w:r>
            <w:proofErr w:type="spellEnd"/>
            <w:r w:rsidR="002D4F59" w:rsidRPr="00AE2D8F">
              <w:rPr>
                <w:i/>
                <w:color w:val="FF0000"/>
                <w:sz w:val="20"/>
              </w:rPr>
              <w:t xml:space="preserve"> </w:t>
            </w:r>
            <w:proofErr w:type="spellStart"/>
            <w:r w:rsidR="002D4F59" w:rsidRPr="00AE2D8F">
              <w:rPr>
                <w:i/>
                <w:color w:val="FF0000"/>
                <w:sz w:val="20"/>
              </w:rPr>
              <w:t>alte</w:t>
            </w:r>
            <w:proofErr w:type="spellEnd"/>
            <w:r w:rsidR="002D4F59" w:rsidRPr="00AE2D8F">
              <w:rPr>
                <w:i/>
                <w:color w:val="FF0000"/>
                <w:sz w:val="20"/>
              </w:rPr>
              <w:t xml:space="preserve"> </w:t>
            </w:r>
            <w:proofErr w:type="spellStart"/>
            <w:r w:rsidR="002D4F59" w:rsidRPr="00AE2D8F">
              <w:rPr>
                <w:i/>
                <w:color w:val="FF0000"/>
                <w:sz w:val="20"/>
              </w:rPr>
              <w:t>informaţii</w:t>
            </w:r>
            <w:proofErr w:type="spellEnd"/>
            <w:r w:rsidR="002D4F59" w:rsidRPr="00AE2D8F">
              <w:rPr>
                <w:i/>
                <w:color w:val="FF0000"/>
                <w:sz w:val="20"/>
              </w:rPr>
              <w:t xml:space="preserve"> </w:t>
            </w:r>
            <w:proofErr w:type="spellStart"/>
            <w:r w:rsidR="002D4F59" w:rsidRPr="00AE2D8F">
              <w:rPr>
                <w:i/>
                <w:color w:val="FF0000"/>
                <w:sz w:val="20"/>
              </w:rPr>
              <w:t>similare</w:t>
            </w:r>
            <w:proofErr w:type="spellEnd"/>
            <w:r w:rsidR="002D4F59" w:rsidRPr="00AE2D8F">
              <w:rPr>
                <w:i/>
                <w:color w:val="FF0000"/>
                <w:sz w:val="20"/>
              </w:rPr>
              <w:t xml:space="preserve"> </w:t>
            </w:r>
            <w:proofErr w:type="spellStart"/>
            <w:r w:rsidR="002D4F59" w:rsidRPr="00AE2D8F">
              <w:rPr>
                <w:i/>
                <w:color w:val="FF0000"/>
                <w:sz w:val="20"/>
              </w:rPr>
              <w:t>relevante</w:t>
            </w:r>
            <w:proofErr w:type="spellEnd"/>
            <w:r w:rsidR="002D4F59" w:rsidRPr="00AE2D8F">
              <w:rPr>
                <w:i/>
                <w:color w:val="FF0000"/>
                <w:sz w:val="20"/>
              </w:rPr>
              <w:t xml:space="preserve"> </w:t>
            </w:r>
            <w:proofErr w:type="spellStart"/>
            <w:r w:rsidR="002D4F59" w:rsidRPr="00AE2D8F">
              <w:rPr>
                <w:i/>
                <w:color w:val="FF0000"/>
                <w:sz w:val="20"/>
              </w:rPr>
              <w:t>precum</w:t>
            </w:r>
            <w:proofErr w:type="spellEnd"/>
            <w:r w:rsidR="002D4F59" w:rsidRPr="00AE2D8F">
              <w:rPr>
                <w:i/>
                <w:color w:val="FF0000"/>
                <w:sz w:val="20"/>
              </w:rPr>
              <w:t xml:space="preserve">: </w:t>
            </w:r>
            <w:proofErr w:type="spellStart"/>
            <w:r w:rsidR="002D4F59" w:rsidRPr="00AE2D8F">
              <w:rPr>
                <w:i/>
                <w:color w:val="FF0000"/>
                <w:sz w:val="20"/>
              </w:rPr>
              <w:t>expertiză</w:t>
            </w:r>
            <w:proofErr w:type="spellEnd"/>
            <w:r w:rsidR="002D4F59" w:rsidRPr="00AE2D8F">
              <w:rPr>
                <w:i/>
                <w:color w:val="FF0000"/>
                <w:sz w:val="20"/>
              </w:rPr>
              <w:t xml:space="preserve"> </w:t>
            </w:r>
            <w:proofErr w:type="spellStart"/>
            <w:r w:rsidR="002D4F59" w:rsidRPr="00AE2D8F">
              <w:rPr>
                <w:i/>
                <w:color w:val="FF0000"/>
                <w:sz w:val="20"/>
              </w:rPr>
              <w:t>relevantă</w:t>
            </w:r>
            <w:proofErr w:type="spellEnd"/>
            <w:r w:rsidR="002D4F59" w:rsidRPr="00AE2D8F">
              <w:rPr>
                <w:i/>
                <w:color w:val="FF0000"/>
                <w:sz w:val="20"/>
              </w:rPr>
              <w:t xml:space="preserve"> </w:t>
            </w:r>
            <w:proofErr w:type="spellStart"/>
            <w:r w:rsidR="002D4F59" w:rsidRPr="00AE2D8F">
              <w:rPr>
                <w:i/>
                <w:color w:val="FF0000"/>
                <w:sz w:val="20"/>
              </w:rPr>
              <w:t>pentru</w:t>
            </w:r>
            <w:proofErr w:type="spellEnd"/>
            <w:r w:rsidR="002D4F59" w:rsidRPr="00AE2D8F">
              <w:rPr>
                <w:i/>
                <w:color w:val="FF0000"/>
                <w:sz w:val="20"/>
              </w:rPr>
              <w:t xml:space="preserve"> </w:t>
            </w:r>
            <w:proofErr w:type="spellStart"/>
            <w:r w:rsidR="002D4F59" w:rsidRPr="00AE2D8F">
              <w:rPr>
                <w:i/>
                <w:color w:val="FF0000"/>
                <w:sz w:val="20"/>
              </w:rPr>
              <w:t>elaborarea</w:t>
            </w:r>
            <w:proofErr w:type="spellEnd"/>
            <w:r w:rsidR="002D4F59" w:rsidRPr="00AE2D8F">
              <w:rPr>
                <w:i/>
                <w:color w:val="FF0000"/>
                <w:sz w:val="20"/>
              </w:rPr>
              <w:t xml:space="preserve"> </w:t>
            </w:r>
            <w:proofErr w:type="spellStart"/>
            <w:r w:rsidR="002D4F59" w:rsidRPr="00AE2D8F">
              <w:rPr>
                <w:i/>
                <w:color w:val="FF0000"/>
                <w:sz w:val="20"/>
              </w:rPr>
              <w:t>unor</w:t>
            </w:r>
            <w:proofErr w:type="spellEnd"/>
            <w:r w:rsidR="002D4F59" w:rsidRPr="00AE2D8F">
              <w:rPr>
                <w:i/>
                <w:color w:val="FF0000"/>
                <w:sz w:val="20"/>
              </w:rPr>
              <w:t xml:space="preserve"> </w:t>
            </w:r>
            <w:proofErr w:type="spellStart"/>
            <w:r w:rsidR="002D4F59" w:rsidRPr="00AE2D8F">
              <w:rPr>
                <w:i/>
                <w:color w:val="FF0000"/>
                <w:sz w:val="20"/>
              </w:rPr>
              <w:t>studii</w:t>
            </w:r>
            <w:proofErr w:type="spellEnd"/>
            <w:r w:rsidR="002D4F59" w:rsidRPr="00AE2D8F">
              <w:rPr>
                <w:i/>
                <w:color w:val="FF0000"/>
                <w:sz w:val="20"/>
              </w:rPr>
              <w:t xml:space="preserve"> de </w:t>
            </w:r>
            <w:proofErr w:type="spellStart"/>
            <w:r w:rsidR="002D4F59" w:rsidRPr="00AE2D8F">
              <w:rPr>
                <w:i/>
                <w:color w:val="FF0000"/>
                <w:sz w:val="20"/>
              </w:rPr>
              <w:t>biodiversitate</w:t>
            </w:r>
            <w:proofErr w:type="spellEnd"/>
            <w:r w:rsidR="002D4F59" w:rsidRPr="00AE2D8F">
              <w:rPr>
                <w:i/>
                <w:color w:val="FF0000"/>
                <w:sz w:val="20"/>
              </w:rPr>
              <w:t>, etc.</w:t>
            </w:r>
            <w:r w:rsidRPr="00AE2D8F">
              <w:rPr>
                <w:i/>
                <w:color w:val="FF0000"/>
                <w:sz w:val="20"/>
              </w:rPr>
              <w:t xml:space="preserve">, </w:t>
            </w:r>
            <w:proofErr w:type="spellStart"/>
            <w:r w:rsidRPr="00AE2D8F">
              <w:rPr>
                <w:i/>
                <w:color w:val="FF0000"/>
                <w:sz w:val="20"/>
              </w:rPr>
              <w:t>descrisă</w:t>
            </w:r>
            <w:proofErr w:type="spellEnd"/>
            <w:r w:rsidRPr="00AE2D8F">
              <w:rPr>
                <w:i/>
                <w:color w:val="FF0000"/>
                <w:sz w:val="20"/>
              </w:rPr>
              <w:t xml:space="preserve"> </w:t>
            </w:r>
            <w:proofErr w:type="spellStart"/>
            <w:r w:rsidRPr="00AE2D8F">
              <w:rPr>
                <w:i/>
                <w:color w:val="FF0000"/>
                <w:sz w:val="20"/>
              </w:rPr>
              <w:t>în</w:t>
            </w:r>
            <w:proofErr w:type="spellEnd"/>
            <w:r w:rsidRPr="00AE2D8F">
              <w:rPr>
                <w:i/>
                <w:color w:val="FF0000"/>
                <w:sz w:val="20"/>
              </w:rPr>
              <w:t xml:space="preserve"> </w:t>
            </w:r>
            <w:proofErr w:type="spellStart"/>
            <w:r w:rsidRPr="00AE2D8F">
              <w:rPr>
                <w:i/>
                <w:color w:val="FF0000"/>
                <w:sz w:val="20"/>
              </w:rPr>
              <w:t>sec</w:t>
            </w:r>
            <w:r w:rsidR="007B3468" w:rsidRPr="00AE2D8F">
              <w:rPr>
                <w:i/>
                <w:color w:val="FF0000"/>
                <w:sz w:val="20"/>
              </w:rPr>
              <w:t>ţ</w:t>
            </w:r>
            <w:r w:rsidRPr="00AE2D8F">
              <w:rPr>
                <w:i/>
                <w:color w:val="FF0000"/>
                <w:sz w:val="20"/>
              </w:rPr>
              <w:t>iunea</w:t>
            </w:r>
            <w:proofErr w:type="spellEnd"/>
            <w:r w:rsidRPr="00AE2D8F">
              <w:rPr>
                <w:i/>
                <w:color w:val="FF0000"/>
                <w:sz w:val="20"/>
              </w:rPr>
              <w:t xml:space="preserve"> Capacitate </w:t>
            </w:r>
            <w:proofErr w:type="spellStart"/>
            <w:r w:rsidRPr="00AE2D8F">
              <w:rPr>
                <w:i/>
                <w:color w:val="FF0000"/>
                <w:sz w:val="20"/>
              </w:rPr>
              <w:t>tehnică</w:t>
            </w:r>
            <w:proofErr w:type="spellEnd"/>
            <w:r w:rsidRPr="00AE2D8F">
              <w:rPr>
                <w:i/>
                <w:color w:val="FF0000"/>
                <w:sz w:val="20"/>
              </w:rPr>
              <w:t xml:space="preserve"> din </w:t>
            </w:r>
            <w:proofErr w:type="spellStart"/>
            <w:r w:rsidRPr="00AE2D8F">
              <w:rPr>
                <w:i/>
                <w:color w:val="FF0000"/>
                <w:sz w:val="20"/>
              </w:rPr>
              <w:t>Cererea</w:t>
            </w:r>
            <w:proofErr w:type="spellEnd"/>
            <w:r w:rsidRPr="00AE2D8F">
              <w:rPr>
                <w:i/>
                <w:color w:val="FF0000"/>
                <w:sz w:val="20"/>
              </w:rPr>
              <w:t xml:space="preserve"> de </w:t>
            </w:r>
            <w:proofErr w:type="spellStart"/>
            <w:r w:rsidRPr="00AE2D8F">
              <w:rPr>
                <w:i/>
                <w:color w:val="FF0000"/>
                <w:sz w:val="20"/>
              </w:rPr>
              <w:t>Finan</w:t>
            </w:r>
            <w:r w:rsidR="007B3468" w:rsidRPr="00AE2D8F">
              <w:rPr>
                <w:i/>
                <w:color w:val="FF0000"/>
                <w:sz w:val="20"/>
              </w:rPr>
              <w:t>ţ</w:t>
            </w:r>
            <w:r w:rsidRPr="00AE2D8F">
              <w:rPr>
                <w:i/>
                <w:color w:val="FF0000"/>
                <w:sz w:val="20"/>
              </w:rPr>
              <w:t>are</w:t>
            </w:r>
            <w:proofErr w:type="spellEnd"/>
            <w:r w:rsidRPr="00AE2D8F">
              <w:rPr>
                <w:i/>
                <w:color w:val="FF0000"/>
                <w:sz w:val="20"/>
              </w:rPr>
              <w:t>.</w:t>
            </w:r>
          </w:p>
        </w:tc>
        <w:tc>
          <w:tcPr>
            <w:tcW w:w="850" w:type="dxa"/>
          </w:tcPr>
          <w:p w14:paraId="1A165319" w14:textId="77777777" w:rsidR="000C0C3D" w:rsidRPr="006409BA" w:rsidRDefault="000C0C3D" w:rsidP="00F16F05">
            <w:pPr>
              <w:jc w:val="center"/>
              <w:rPr>
                <w:sz w:val="20"/>
                <w:szCs w:val="20"/>
              </w:rPr>
            </w:pPr>
          </w:p>
        </w:tc>
        <w:tc>
          <w:tcPr>
            <w:tcW w:w="850" w:type="dxa"/>
          </w:tcPr>
          <w:p w14:paraId="657E997B" w14:textId="77777777" w:rsidR="000C0C3D" w:rsidRPr="006409BA" w:rsidRDefault="000C0C3D" w:rsidP="00F16F05">
            <w:pPr>
              <w:jc w:val="center"/>
              <w:rPr>
                <w:sz w:val="20"/>
                <w:szCs w:val="20"/>
              </w:rPr>
            </w:pPr>
          </w:p>
        </w:tc>
      </w:tr>
      <w:tr w:rsidR="000C0C3D" w:rsidRPr="006409BA" w14:paraId="2B82AD8C" w14:textId="77777777" w:rsidTr="00F16F05">
        <w:trPr>
          <w:trHeight w:val="422"/>
          <w:jc w:val="center"/>
        </w:trPr>
        <w:tc>
          <w:tcPr>
            <w:tcW w:w="8173" w:type="dxa"/>
            <w:gridSpan w:val="3"/>
          </w:tcPr>
          <w:p w14:paraId="0C99A0B1" w14:textId="77777777" w:rsidR="001E24AE" w:rsidRPr="002C3C34" w:rsidRDefault="001E24AE" w:rsidP="001E24AE">
            <w:pPr>
              <w:numPr>
                <w:ilvl w:val="1"/>
                <w:numId w:val="42"/>
              </w:numPr>
              <w:spacing w:after="120" w:line="259" w:lineRule="auto"/>
              <w:ind w:left="360"/>
              <w:contextualSpacing/>
              <w:jc w:val="both"/>
              <w:rPr>
                <w:rFonts w:eastAsia="Calibri"/>
                <w:iCs/>
                <w:noProof w:val="0"/>
                <w:sz w:val="20"/>
                <w:szCs w:val="20"/>
              </w:rPr>
            </w:pPr>
            <w:r w:rsidRPr="002C3C34">
              <w:rPr>
                <w:rFonts w:eastAsia="Calibri"/>
                <w:iCs/>
                <w:noProof w:val="0"/>
                <w:sz w:val="20"/>
                <w:szCs w:val="20"/>
              </w:rPr>
              <w:lastRenderedPageBreak/>
              <w:t xml:space="preserve">Solicitantul demonstrează capacitate financiară pentru susţinerea implementării proiectului (pentru instituţii publice: bugetul aprobat sau demersurile realizate pentru prinderea în buget; în cazul altor solicitanţi decât instituţiile / autorităţile publice: profitul net/din exploatare pe ultimul exerciţiu financiar încheiat înaintea depunerii Cererii de finanţare. În cazul entităţilor non profit, se va verifica, conform </w:t>
            </w:r>
            <w:r w:rsidRPr="002C3C34">
              <w:rPr>
                <w:rFonts w:eastAsia="Calibri"/>
                <w:noProof w:val="0"/>
                <w:sz w:val="20"/>
                <w:szCs w:val="20"/>
                <w:shd w:val="clear" w:color="auto" w:fill="FFFFFF"/>
              </w:rPr>
              <w:t>Contului rezultatului exerciţiului sau Contului prescurtat al rezultatului exerciţiului, după caz</w:t>
            </w:r>
            <w:r w:rsidRPr="002C3C34">
              <w:rPr>
                <w:rFonts w:eastAsia="Calibri"/>
                <w:iCs/>
                <w:noProof w:val="0"/>
                <w:sz w:val="20"/>
                <w:szCs w:val="20"/>
              </w:rPr>
              <w:t>, ca acesta să nu aibă pierderi înregistrate pe ultimul exerciţiu financiar încheiat; în cazul în care se înregistrează pierderi, se va demonstra modul în care activitățile proiectului pot fi susținute). Dacă solicitantul nu a înregistrat un exerciţiu financiar încheiat, trebuie să dovedească capacitatea de a asigura fondurile necesare implementării proiectului.</w:t>
            </w:r>
          </w:p>
          <w:p w14:paraId="7CB66A1C" w14:textId="77777777" w:rsidR="001E24AE" w:rsidRPr="002C3C34" w:rsidRDefault="001E24AE" w:rsidP="001E24AE">
            <w:pPr>
              <w:numPr>
                <w:ilvl w:val="0"/>
                <w:numId w:val="41"/>
              </w:numPr>
              <w:spacing w:after="120" w:line="259" w:lineRule="auto"/>
              <w:contextualSpacing/>
              <w:jc w:val="both"/>
              <w:rPr>
                <w:rFonts w:eastAsia="Calibri"/>
                <w:i/>
                <w:iCs/>
                <w:noProof w:val="0"/>
                <w:sz w:val="20"/>
                <w:szCs w:val="20"/>
              </w:rPr>
            </w:pPr>
            <w:r w:rsidRPr="002C3C34">
              <w:rPr>
                <w:rFonts w:eastAsia="Calibri"/>
                <w:i/>
                <w:iCs/>
                <w:noProof w:val="0"/>
                <w:sz w:val="20"/>
                <w:szCs w:val="20"/>
              </w:rPr>
              <w:t>Se probează cu Anexa C1.2 Declaraţia de angajament corelată cu descrierea din secţiunea Capacitate financiară din Cererea de finanţare</w:t>
            </w:r>
          </w:p>
          <w:p w14:paraId="7D119CC5" w14:textId="77777777" w:rsidR="001E24AE" w:rsidRPr="002C3C34" w:rsidRDefault="001E24AE" w:rsidP="001E24AE">
            <w:pPr>
              <w:numPr>
                <w:ilvl w:val="0"/>
                <w:numId w:val="22"/>
              </w:numPr>
              <w:spacing w:after="120" w:line="259" w:lineRule="auto"/>
              <w:ind w:left="1077" w:hanging="357"/>
              <w:contextualSpacing/>
              <w:jc w:val="both"/>
              <w:rPr>
                <w:rFonts w:eastAsia="Calibri"/>
                <w:i/>
                <w:iCs/>
                <w:noProof w:val="0"/>
                <w:sz w:val="20"/>
                <w:szCs w:val="20"/>
              </w:rPr>
            </w:pPr>
            <w:r w:rsidRPr="002C3C34">
              <w:rPr>
                <w:rFonts w:eastAsia="Calibri"/>
                <w:i/>
                <w:iCs/>
                <w:noProof w:val="0"/>
                <w:sz w:val="20"/>
                <w:szCs w:val="20"/>
              </w:rPr>
              <w:t xml:space="preserve">Pentru entităţile private ce au calitatea de solicitant sau partener (dacă partenerii au responsabilităţi financiare în proiect) se probează cu bilanţul contabil (auditat/semnat de cenzori dacă acest lucru este solicitat de legislaţia în vigoare) pe ultimul an financiar şi contul de profit şi pierdere sau contul rezultatului exercițiului, după caz, înregistrate la organele competente ale solicitantului Anexa C.10 la Cererea de finanţare; </w:t>
            </w:r>
          </w:p>
          <w:p w14:paraId="27B82149" w14:textId="77777777" w:rsidR="001E24AE" w:rsidRPr="002C3C34" w:rsidRDefault="001E24AE" w:rsidP="001E24AE">
            <w:pPr>
              <w:numPr>
                <w:ilvl w:val="0"/>
                <w:numId w:val="43"/>
              </w:numPr>
              <w:spacing w:after="120" w:line="259" w:lineRule="auto"/>
              <w:contextualSpacing/>
              <w:jc w:val="both"/>
              <w:rPr>
                <w:rFonts w:eastAsia="Calibri"/>
                <w:i/>
                <w:iCs/>
                <w:noProof w:val="0"/>
                <w:sz w:val="20"/>
                <w:szCs w:val="20"/>
              </w:rPr>
            </w:pPr>
            <w:r w:rsidRPr="002C3C34">
              <w:rPr>
                <w:rFonts w:eastAsia="Calibri"/>
                <w:i/>
                <w:iCs/>
                <w:noProof w:val="0"/>
                <w:sz w:val="20"/>
                <w:szCs w:val="20"/>
              </w:rPr>
              <w:t>Pentru entitățile non-profit care au inregistrat  pierderi in ultimul exercitiu financiar, se va atașa o notă justificativă privind sursa pierderilor și modul de remediere a situației</w:t>
            </w:r>
            <w:r w:rsidRPr="002C3C34">
              <w:rPr>
                <w:rFonts w:eastAsia="Calibri"/>
                <w:i/>
                <w:iCs/>
                <w:noProof w:val="0"/>
                <w:sz w:val="20"/>
                <w:szCs w:val="20"/>
                <w:vertAlign w:val="superscript"/>
              </w:rPr>
              <w:footnoteReference w:id="3"/>
            </w:r>
            <w:r w:rsidRPr="002C3C34">
              <w:rPr>
                <w:rFonts w:eastAsia="Calibri"/>
                <w:i/>
                <w:iCs/>
                <w:noProof w:val="0"/>
                <w:sz w:val="20"/>
                <w:szCs w:val="20"/>
              </w:rPr>
              <w:t>. În cazul solicitanţilor care nu au încheiat un exerciţiu financiar, se va face dovada existenţei fondurilor de functionare a activității de bază/principale pe toata durata de implementare a proiectului. În cazul organizațiilor non-profit care au înregistrat pierderi în exercițiul financiar anterior,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w:t>
            </w:r>
          </w:p>
          <w:p w14:paraId="13B8F44F" w14:textId="58014923" w:rsidR="000C0C3D" w:rsidRPr="00B878A5" w:rsidRDefault="001E24AE" w:rsidP="00B878A5">
            <w:pPr>
              <w:numPr>
                <w:ilvl w:val="0"/>
                <w:numId w:val="22"/>
              </w:numPr>
              <w:spacing w:after="120" w:line="259" w:lineRule="auto"/>
              <w:contextualSpacing/>
              <w:jc w:val="both"/>
              <w:rPr>
                <w:rFonts w:eastAsia="Calibri"/>
                <w:i/>
                <w:iCs/>
                <w:noProof w:val="0"/>
                <w:sz w:val="20"/>
                <w:szCs w:val="20"/>
              </w:rPr>
            </w:pPr>
            <w:r w:rsidRPr="002C3C34">
              <w:rPr>
                <w:rFonts w:eastAsia="Calibri"/>
                <w:i/>
                <w:iCs/>
                <w:noProof w:val="0"/>
                <w:sz w:val="20"/>
                <w:szCs w:val="20"/>
              </w:rPr>
              <w:t xml:space="preserve">Pentru instituții publice, </w:t>
            </w:r>
            <w:r w:rsidRPr="002C3C34">
              <w:rPr>
                <w:rFonts w:eastAsia="Calibri"/>
                <w:b/>
                <w:i/>
                <w:iCs/>
                <w:noProof w:val="0"/>
                <w:sz w:val="20"/>
                <w:szCs w:val="20"/>
              </w:rPr>
              <w:t>bugetul aprobat</w:t>
            </w:r>
            <w:r w:rsidRPr="002C3C34">
              <w:rPr>
                <w:rFonts w:eastAsia="Calibri"/>
                <w:i/>
                <w:iCs/>
                <w:noProof w:val="0"/>
                <w:sz w:val="20"/>
                <w:szCs w:val="20"/>
              </w:rPr>
              <w:t xml:space="preserve"> al instituției publice care cofinanțează proiectul sau </w:t>
            </w:r>
            <w:r w:rsidRPr="002C3C34">
              <w:rPr>
                <w:rFonts w:eastAsia="Calibri"/>
                <w:b/>
                <w:i/>
                <w:iCs/>
                <w:noProof w:val="0"/>
                <w:sz w:val="20"/>
                <w:szCs w:val="20"/>
              </w:rPr>
              <w:t>demararea procedurilor</w:t>
            </w:r>
            <w:r w:rsidRPr="002C3C34">
              <w:rPr>
                <w:rFonts w:eastAsia="Calibri"/>
                <w:i/>
                <w:iCs/>
                <w:noProof w:val="0"/>
                <w:sz w:val="20"/>
                <w:szCs w:val="20"/>
              </w:rPr>
              <w:t xml:space="preserve"> de includere în buget;</w:t>
            </w:r>
          </w:p>
        </w:tc>
        <w:tc>
          <w:tcPr>
            <w:tcW w:w="850" w:type="dxa"/>
          </w:tcPr>
          <w:p w14:paraId="39814122" w14:textId="77777777" w:rsidR="000C0C3D" w:rsidRPr="006409BA" w:rsidRDefault="000C0C3D" w:rsidP="00F16F05">
            <w:pPr>
              <w:jc w:val="center"/>
              <w:rPr>
                <w:sz w:val="20"/>
                <w:szCs w:val="20"/>
              </w:rPr>
            </w:pPr>
          </w:p>
        </w:tc>
        <w:tc>
          <w:tcPr>
            <w:tcW w:w="850" w:type="dxa"/>
          </w:tcPr>
          <w:p w14:paraId="2EAC854D" w14:textId="77777777" w:rsidR="000C0C3D" w:rsidRPr="006409BA" w:rsidRDefault="000C0C3D" w:rsidP="00F16F05">
            <w:pPr>
              <w:jc w:val="center"/>
              <w:rPr>
                <w:sz w:val="20"/>
                <w:szCs w:val="20"/>
              </w:rPr>
            </w:pPr>
          </w:p>
        </w:tc>
      </w:tr>
      <w:tr w:rsidR="000C0C3D" w:rsidRPr="006409BA" w14:paraId="3BD801B8" w14:textId="77777777" w:rsidTr="00F16F05">
        <w:trPr>
          <w:trHeight w:val="422"/>
          <w:jc w:val="center"/>
        </w:trPr>
        <w:tc>
          <w:tcPr>
            <w:tcW w:w="8173" w:type="dxa"/>
            <w:gridSpan w:val="3"/>
          </w:tcPr>
          <w:p w14:paraId="4F488DC7" w14:textId="4278F17F" w:rsidR="000C0C3D" w:rsidRPr="006409BA" w:rsidRDefault="008D5E3E" w:rsidP="002E7843">
            <w:pPr>
              <w:pStyle w:val="ListParagraph"/>
              <w:ind w:left="360"/>
              <w:jc w:val="both"/>
              <w:rPr>
                <w:i/>
                <w:noProof/>
                <w:sz w:val="20"/>
              </w:rPr>
            </w:pPr>
            <w:r w:rsidRPr="002C3C34">
              <w:rPr>
                <w:i/>
                <w:noProof/>
                <w:sz w:val="20"/>
              </w:rPr>
              <w:t>g</w:t>
            </w:r>
            <w:r w:rsidRPr="002C3C34">
              <w:rPr>
                <w:noProof/>
                <w:sz w:val="20"/>
              </w:rPr>
              <w:t xml:space="preserve">) </w:t>
            </w:r>
            <w:r w:rsidR="000C0C3D" w:rsidRPr="002C3C34">
              <w:rPr>
                <w:noProof/>
                <w:color w:val="000000"/>
                <w:sz w:val="20"/>
              </w:rPr>
              <w:t>Solicitantul</w:t>
            </w:r>
            <w:r w:rsidR="000C0C3D" w:rsidRPr="002C3C34">
              <w:rPr>
                <w:noProof/>
                <w:sz w:val="20"/>
              </w:rPr>
              <w:t>/partenerul îndepline</w:t>
            </w:r>
            <w:r w:rsidR="007B3468" w:rsidRPr="002C3C34">
              <w:rPr>
                <w:noProof/>
                <w:sz w:val="20"/>
              </w:rPr>
              <w:t>ş</w:t>
            </w:r>
            <w:r w:rsidR="000C0C3D" w:rsidRPr="002C3C34">
              <w:rPr>
                <w:noProof/>
                <w:sz w:val="20"/>
              </w:rPr>
              <w:t>te, după caz, următoarele condi</w:t>
            </w:r>
            <w:r w:rsidR="007B3468" w:rsidRPr="002C3C34">
              <w:rPr>
                <w:noProof/>
                <w:sz w:val="20"/>
              </w:rPr>
              <w:t>ţ</w:t>
            </w:r>
            <w:r w:rsidR="000C0C3D" w:rsidRPr="002C3C34">
              <w:rPr>
                <w:noProof/>
                <w:sz w:val="20"/>
              </w:rPr>
              <w:t>ii specifice:</w:t>
            </w:r>
          </w:p>
        </w:tc>
        <w:tc>
          <w:tcPr>
            <w:tcW w:w="850" w:type="dxa"/>
          </w:tcPr>
          <w:p w14:paraId="2D73F4CB" w14:textId="77777777" w:rsidR="000C0C3D" w:rsidRPr="006409BA" w:rsidRDefault="000C0C3D" w:rsidP="00F16F05">
            <w:pPr>
              <w:jc w:val="center"/>
              <w:rPr>
                <w:sz w:val="20"/>
                <w:szCs w:val="20"/>
              </w:rPr>
            </w:pPr>
          </w:p>
        </w:tc>
        <w:tc>
          <w:tcPr>
            <w:tcW w:w="850" w:type="dxa"/>
          </w:tcPr>
          <w:p w14:paraId="5482DFFE" w14:textId="77777777" w:rsidR="000C0C3D" w:rsidRPr="006409BA" w:rsidRDefault="000C0C3D" w:rsidP="00F16F05">
            <w:pPr>
              <w:jc w:val="center"/>
              <w:rPr>
                <w:sz w:val="20"/>
                <w:szCs w:val="20"/>
              </w:rPr>
            </w:pPr>
          </w:p>
        </w:tc>
      </w:tr>
      <w:tr w:rsidR="000C0C3D" w:rsidRPr="006409BA" w14:paraId="77EC2A8D" w14:textId="77777777" w:rsidTr="00F16F05">
        <w:trPr>
          <w:trHeight w:val="422"/>
          <w:jc w:val="center"/>
        </w:trPr>
        <w:tc>
          <w:tcPr>
            <w:tcW w:w="8173" w:type="dxa"/>
            <w:gridSpan w:val="3"/>
          </w:tcPr>
          <w:p w14:paraId="68C6BFA4" w14:textId="77777777" w:rsidR="000C0C3D" w:rsidRPr="00B878A5" w:rsidRDefault="000C0C3D" w:rsidP="00EC3805">
            <w:pPr>
              <w:pStyle w:val="ListParagraph"/>
              <w:numPr>
                <w:ilvl w:val="0"/>
                <w:numId w:val="2"/>
              </w:numPr>
              <w:tabs>
                <w:tab w:val="left" w:pos="2160"/>
              </w:tabs>
              <w:jc w:val="both"/>
              <w:rPr>
                <w:noProof/>
                <w:sz w:val="20"/>
                <w:lang w:val="ro-RO" w:eastAsia="en-US"/>
              </w:rPr>
            </w:pPr>
            <w:r w:rsidRPr="00B878A5">
              <w:rPr>
                <w:noProof/>
                <w:sz w:val="20"/>
                <w:lang w:val="ro-RO" w:eastAsia="en-US"/>
              </w:rPr>
              <w:t>În cazul în care solicitantul/partenerul este custode / administrator de arie naturală protejată de interes na</w:t>
            </w:r>
            <w:r w:rsidR="007B3468" w:rsidRPr="00B878A5">
              <w:rPr>
                <w:noProof/>
                <w:sz w:val="20"/>
                <w:lang w:val="ro-RO" w:eastAsia="en-US"/>
              </w:rPr>
              <w:t>ţ</w:t>
            </w:r>
            <w:r w:rsidRPr="00B878A5">
              <w:rPr>
                <w:noProof/>
                <w:sz w:val="20"/>
                <w:lang w:val="ro-RO" w:eastAsia="en-US"/>
              </w:rPr>
              <w:t>ional / sit Natura 2000, se face dovada prin conven</w:t>
            </w:r>
            <w:r w:rsidR="007B3468" w:rsidRPr="00B878A5">
              <w:rPr>
                <w:noProof/>
                <w:sz w:val="20"/>
                <w:lang w:val="ro-RO" w:eastAsia="en-US"/>
              </w:rPr>
              <w:t>ţ</w:t>
            </w:r>
            <w:r w:rsidRPr="00B878A5">
              <w:rPr>
                <w:noProof/>
                <w:sz w:val="20"/>
                <w:lang w:val="ro-RO" w:eastAsia="en-US"/>
              </w:rPr>
              <w:t>ia de custodie / contractul de administrare, încheiate conform normelor legale în vigoare</w:t>
            </w:r>
          </w:p>
          <w:p w14:paraId="2BB2E194" w14:textId="77777777" w:rsidR="000C0C3D" w:rsidRPr="006409BA" w:rsidRDefault="000C0C3D" w:rsidP="00F16F05">
            <w:pPr>
              <w:tabs>
                <w:tab w:val="left" w:pos="2160"/>
              </w:tabs>
              <w:jc w:val="both"/>
              <w:rPr>
                <w:i/>
                <w:sz w:val="20"/>
                <w:szCs w:val="20"/>
              </w:rPr>
            </w:pPr>
          </w:p>
          <w:p w14:paraId="0884ACEE" w14:textId="77777777" w:rsidR="000C0C3D" w:rsidRPr="006409BA" w:rsidRDefault="000C0C3D" w:rsidP="00F16F05">
            <w:pPr>
              <w:widowControl w:val="0"/>
              <w:spacing w:after="120"/>
              <w:contextualSpacing/>
              <w:jc w:val="both"/>
              <w:rPr>
                <w:i/>
                <w:sz w:val="20"/>
                <w:szCs w:val="20"/>
              </w:rPr>
            </w:pPr>
            <w:r w:rsidRPr="006409BA">
              <w:rPr>
                <w:i/>
                <w:iCs/>
                <w:color w:val="FF0000"/>
                <w:sz w:val="20"/>
                <w:szCs w:val="20"/>
              </w:rPr>
              <w:t>Conform c</w:t>
            </w:r>
            <w:r w:rsidRPr="006409BA">
              <w:rPr>
                <w:i/>
                <w:color w:val="FF0000"/>
                <w:sz w:val="20"/>
                <w:szCs w:val="20"/>
              </w:rPr>
              <w:t>onven</w:t>
            </w:r>
            <w:r w:rsidR="007B3468" w:rsidRPr="006409BA">
              <w:rPr>
                <w:i/>
                <w:color w:val="FF0000"/>
                <w:sz w:val="20"/>
                <w:szCs w:val="20"/>
              </w:rPr>
              <w:t>ţ</w:t>
            </w:r>
            <w:r w:rsidRPr="006409BA">
              <w:rPr>
                <w:i/>
                <w:color w:val="FF0000"/>
                <w:sz w:val="20"/>
                <w:szCs w:val="20"/>
              </w:rPr>
              <w:t>iei de custodie / contractului de administrare, valabil la data depunerii proiectului, Anexa C2.2.</w:t>
            </w:r>
          </w:p>
        </w:tc>
        <w:tc>
          <w:tcPr>
            <w:tcW w:w="850" w:type="dxa"/>
          </w:tcPr>
          <w:p w14:paraId="64EAE8D8" w14:textId="77777777" w:rsidR="000C0C3D" w:rsidRPr="006409BA" w:rsidRDefault="000C0C3D" w:rsidP="00F16F05">
            <w:pPr>
              <w:jc w:val="center"/>
              <w:rPr>
                <w:sz w:val="20"/>
                <w:szCs w:val="20"/>
              </w:rPr>
            </w:pPr>
          </w:p>
        </w:tc>
        <w:tc>
          <w:tcPr>
            <w:tcW w:w="850" w:type="dxa"/>
          </w:tcPr>
          <w:p w14:paraId="22F3A420" w14:textId="77777777" w:rsidR="000C0C3D" w:rsidRPr="006409BA" w:rsidRDefault="000C0C3D" w:rsidP="00F16F05">
            <w:pPr>
              <w:jc w:val="center"/>
              <w:rPr>
                <w:sz w:val="20"/>
                <w:szCs w:val="20"/>
              </w:rPr>
            </w:pPr>
          </w:p>
        </w:tc>
      </w:tr>
      <w:tr w:rsidR="000C0C3D" w:rsidRPr="006409BA" w14:paraId="58E7CD7F" w14:textId="77777777" w:rsidTr="00F16F05">
        <w:trPr>
          <w:trHeight w:val="422"/>
          <w:jc w:val="center"/>
        </w:trPr>
        <w:tc>
          <w:tcPr>
            <w:tcW w:w="8173" w:type="dxa"/>
            <w:gridSpan w:val="3"/>
          </w:tcPr>
          <w:p w14:paraId="3A2955A4" w14:textId="77777777" w:rsidR="000C0C3D" w:rsidRPr="00B878A5" w:rsidRDefault="000C0C3D" w:rsidP="00EC3805">
            <w:pPr>
              <w:pStyle w:val="ListParagraph"/>
              <w:numPr>
                <w:ilvl w:val="0"/>
                <w:numId w:val="2"/>
              </w:numPr>
              <w:tabs>
                <w:tab w:val="left" w:pos="2160"/>
              </w:tabs>
              <w:jc w:val="both"/>
              <w:rPr>
                <w:noProof/>
                <w:sz w:val="20"/>
                <w:lang w:val="ro-RO" w:eastAsia="en-US"/>
              </w:rPr>
            </w:pPr>
            <w:r w:rsidRPr="00B878A5">
              <w:rPr>
                <w:noProof/>
                <w:sz w:val="20"/>
                <w:lang w:val="ro-RO" w:eastAsia="en-US"/>
              </w:rPr>
              <w:t>Pentru activită</w:t>
            </w:r>
            <w:r w:rsidR="007B3468" w:rsidRPr="00B878A5">
              <w:rPr>
                <w:noProof/>
                <w:sz w:val="20"/>
                <w:lang w:val="ro-RO" w:eastAsia="en-US"/>
              </w:rPr>
              <w:t>ţ</w:t>
            </w:r>
            <w:r w:rsidRPr="00B878A5">
              <w:rPr>
                <w:noProof/>
                <w:sz w:val="20"/>
                <w:lang w:val="ro-RO" w:eastAsia="en-US"/>
              </w:rPr>
              <w:t>ile de tip A, în cazul în care o arie protejată nu are structură de administrare constituită sau custode, solicitan</w:t>
            </w:r>
            <w:r w:rsidR="007B3468" w:rsidRPr="00B878A5">
              <w:rPr>
                <w:noProof/>
                <w:sz w:val="20"/>
                <w:lang w:val="ro-RO" w:eastAsia="en-US"/>
              </w:rPr>
              <w:t>ţ</w:t>
            </w:r>
            <w:r w:rsidRPr="00B878A5">
              <w:rPr>
                <w:noProof/>
                <w:sz w:val="20"/>
                <w:lang w:val="ro-RO" w:eastAsia="en-US"/>
              </w:rPr>
              <w:t>ii eligibili pot fi doar parteneriate cu APM  / institu</w:t>
            </w:r>
            <w:r w:rsidR="007B3468" w:rsidRPr="00B878A5">
              <w:rPr>
                <w:noProof/>
                <w:sz w:val="20"/>
                <w:lang w:val="ro-RO" w:eastAsia="en-US"/>
              </w:rPr>
              <w:t>ţ</w:t>
            </w:r>
            <w:r w:rsidRPr="00B878A5">
              <w:rPr>
                <w:noProof/>
                <w:sz w:val="20"/>
                <w:lang w:val="ro-RO" w:eastAsia="en-US"/>
              </w:rPr>
              <w:t>ia care este responsabilă pentru asigurarea managementului ariei protejate</w:t>
            </w:r>
            <w:r w:rsidR="00722F5D" w:rsidRPr="00B878A5">
              <w:rPr>
                <w:noProof/>
                <w:sz w:val="20"/>
                <w:lang w:val="ro-RO" w:eastAsia="en-US"/>
              </w:rPr>
              <w:t xml:space="preserve"> (oricare dintre aceștia putând fi lideri)</w:t>
            </w:r>
            <w:r w:rsidRPr="00B878A5">
              <w:rPr>
                <w:noProof/>
                <w:sz w:val="20"/>
                <w:lang w:val="ro-RO" w:eastAsia="en-US"/>
              </w:rPr>
              <w:t>;</w:t>
            </w:r>
          </w:p>
          <w:p w14:paraId="5EC73624" w14:textId="77777777" w:rsidR="000C0C3D" w:rsidRPr="006409BA" w:rsidRDefault="000C0C3D" w:rsidP="003732DE">
            <w:pPr>
              <w:tabs>
                <w:tab w:val="left" w:pos="0"/>
              </w:tabs>
              <w:jc w:val="both"/>
              <w:rPr>
                <w:i/>
                <w:color w:val="FF0000"/>
                <w:sz w:val="20"/>
                <w:szCs w:val="20"/>
              </w:rPr>
            </w:pPr>
          </w:p>
          <w:p w14:paraId="1B74DA72" w14:textId="6869CB87" w:rsidR="000C0C3D" w:rsidRPr="006409BA" w:rsidRDefault="000C0C3D" w:rsidP="003732DE">
            <w:pPr>
              <w:tabs>
                <w:tab w:val="left" w:pos="0"/>
              </w:tabs>
              <w:jc w:val="both"/>
              <w:rPr>
                <w:i/>
                <w:color w:val="FF0000"/>
                <w:sz w:val="20"/>
                <w:szCs w:val="20"/>
              </w:rPr>
            </w:pPr>
            <w:r w:rsidRPr="006409BA">
              <w:rPr>
                <w:i/>
                <w:color w:val="FF0000"/>
                <w:sz w:val="20"/>
                <w:szCs w:val="20"/>
              </w:rPr>
              <w:t>Se probează prin actul de înfiin</w:t>
            </w:r>
            <w:r w:rsidR="007B3468" w:rsidRPr="006409BA">
              <w:rPr>
                <w:i/>
                <w:color w:val="FF0000"/>
                <w:sz w:val="20"/>
                <w:szCs w:val="20"/>
              </w:rPr>
              <w:t>ţ</w:t>
            </w:r>
            <w:r w:rsidRPr="006409BA">
              <w:rPr>
                <w:i/>
                <w:color w:val="FF0000"/>
                <w:sz w:val="20"/>
                <w:szCs w:val="20"/>
              </w:rPr>
              <w:t>are al autorită</w:t>
            </w:r>
            <w:r w:rsidR="007B3468" w:rsidRPr="006409BA">
              <w:rPr>
                <w:i/>
                <w:color w:val="FF0000"/>
                <w:sz w:val="20"/>
                <w:szCs w:val="20"/>
              </w:rPr>
              <w:t>ţ</w:t>
            </w:r>
            <w:r w:rsidRPr="006409BA">
              <w:rPr>
                <w:i/>
                <w:color w:val="FF0000"/>
                <w:sz w:val="20"/>
                <w:szCs w:val="20"/>
              </w:rPr>
              <w:t>ii, men</w:t>
            </w:r>
            <w:r w:rsidR="007B3468" w:rsidRPr="006409BA">
              <w:rPr>
                <w:i/>
                <w:color w:val="FF0000"/>
                <w:sz w:val="20"/>
                <w:szCs w:val="20"/>
              </w:rPr>
              <w:t>ţ</w:t>
            </w:r>
            <w:r w:rsidRPr="006409BA">
              <w:rPr>
                <w:i/>
                <w:color w:val="FF0000"/>
                <w:sz w:val="20"/>
                <w:szCs w:val="20"/>
              </w:rPr>
              <w:t>ionat în cererea de finan</w:t>
            </w:r>
            <w:r w:rsidR="007B3468" w:rsidRPr="006409BA">
              <w:rPr>
                <w:i/>
                <w:color w:val="FF0000"/>
                <w:sz w:val="20"/>
                <w:szCs w:val="20"/>
              </w:rPr>
              <w:t>ţ</w:t>
            </w:r>
            <w:r w:rsidRPr="006409BA">
              <w:rPr>
                <w:i/>
                <w:color w:val="FF0000"/>
                <w:sz w:val="20"/>
                <w:szCs w:val="20"/>
              </w:rPr>
              <w:t>are (Anexa C2.1. la cererea de finan</w:t>
            </w:r>
            <w:r w:rsidR="007B3468" w:rsidRPr="006409BA">
              <w:rPr>
                <w:i/>
                <w:color w:val="FF0000"/>
                <w:sz w:val="20"/>
                <w:szCs w:val="20"/>
              </w:rPr>
              <w:t>ţ</w:t>
            </w:r>
            <w:r w:rsidRPr="006409BA">
              <w:rPr>
                <w:i/>
                <w:color w:val="FF0000"/>
                <w:sz w:val="20"/>
                <w:szCs w:val="20"/>
              </w:rPr>
              <w:t xml:space="preserve">are), </w:t>
            </w:r>
            <w:r w:rsidR="007B3468" w:rsidRPr="006409BA">
              <w:rPr>
                <w:i/>
                <w:color w:val="FF0000"/>
                <w:sz w:val="20"/>
                <w:szCs w:val="20"/>
              </w:rPr>
              <w:t>ş</w:t>
            </w:r>
            <w:r w:rsidRPr="006409BA">
              <w:rPr>
                <w:i/>
                <w:color w:val="FF0000"/>
                <w:sz w:val="20"/>
                <w:szCs w:val="20"/>
              </w:rPr>
              <w:t>i prin adeverin</w:t>
            </w:r>
            <w:r w:rsidR="007B3468" w:rsidRPr="006409BA">
              <w:rPr>
                <w:i/>
                <w:color w:val="FF0000"/>
                <w:sz w:val="20"/>
                <w:szCs w:val="20"/>
              </w:rPr>
              <w:t>ţ</w:t>
            </w:r>
            <w:r w:rsidRPr="006409BA">
              <w:rPr>
                <w:i/>
                <w:color w:val="FF0000"/>
                <w:sz w:val="20"/>
                <w:szCs w:val="20"/>
              </w:rPr>
              <w:t xml:space="preserve">ă emisă de către </w:t>
            </w:r>
            <w:r w:rsidR="004B2375">
              <w:rPr>
                <w:i/>
                <w:color w:val="FF0000"/>
                <w:sz w:val="20"/>
                <w:szCs w:val="20"/>
              </w:rPr>
              <w:t>ANANP/</w:t>
            </w:r>
            <w:r w:rsidRPr="006409BA">
              <w:rPr>
                <w:i/>
                <w:color w:val="FF0000"/>
                <w:sz w:val="20"/>
                <w:szCs w:val="20"/>
              </w:rPr>
              <w:t xml:space="preserve">ANPM/MM că respectiva arie </w:t>
            </w:r>
            <w:r w:rsidRPr="006409BA">
              <w:rPr>
                <w:i/>
                <w:color w:val="FF0000"/>
                <w:sz w:val="20"/>
                <w:szCs w:val="20"/>
              </w:rPr>
              <w:lastRenderedPageBreak/>
              <w:t>naturală protejată de interes na</w:t>
            </w:r>
            <w:r w:rsidR="007B3468" w:rsidRPr="006409BA">
              <w:rPr>
                <w:i/>
                <w:color w:val="FF0000"/>
                <w:sz w:val="20"/>
                <w:szCs w:val="20"/>
              </w:rPr>
              <w:t>ţ</w:t>
            </w:r>
            <w:r w:rsidRPr="006409BA">
              <w:rPr>
                <w:i/>
                <w:color w:val="FF0000"/>
                <w:sz w:val="20"/>
                <w:szCs w:val="20"/>
              </w:rPr>
              <w:t>ional nu are administrat</w:t>
            </w:r>
            <w:r w:rsidR="004D1E93" w:rsidRPr="006409BA">
              <w:rPr>
                <w:i/>
                <w:color w:val="FF0000"/>
                <w:sz w:val="20"/>
                <w:szCs w:val="20"/>
              </w:rPr>
              <w:t>or sau custode (Anexa C2.3. la 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14:paraId="6CED194F" w14:textId="77777777" w:rsidR="000C0C3D" w:rsidRPr="006409BA" w:rsidRDefault="000C0C3D" w:rsidP="00F16F05">
            <w:pPr>
              <w:jc w:val="center"/>
              <w:rPr>
                <w:sz w:val="20"/>
                <w:szCs w:val="20"/>
              </w:rPr>
            </w:pPr>
          </w:p>
        </w:tc>
        <w:tc>
          <w:tcPr>
            <w:tcW w:w="850" w:type="dxa"/>
          </w:tcPr>
          <w:p w14:paraId="5EF0D9FE" w14:textId="77777777" w:rsidR="000C0C3D" w:rsidRPr="006409BA" w:rsidRDefault="000C0C3D" w:rsidP="00F16F05">
            <w:pPr>
              <w:jc w:val="center"/>
              <w:rPr>
                <w:sz w:val="20"/>
                <w:szCs w:val="20"/>
              </w:rPr>
            </w:pPr>
          </w:p>
        </w:tc>
      </w:tr>
      <w:tr w:rsidR="000C0C3D" w:rsidRPr="006409BA" w14:paraId="5B603F9A" w14:textId="77777777" w:rsidTr="00F16F05">
        <w:trPr>
          <w:trHeight w:val="532"/>
          <w:jc w:val="center"/>
        </w:trPr>
        <w:tc>
          <w:tcPr>
            <w:tcW w:w="8173" w:type="dxa"/>
            <w:gridSpan w:val="3"/>
          </w:tcPr>
          <w:p w14:paraId="4FC37460" w14:textId="77777777" w:rsidR="000C0C3D" w:rsidRPr="00B878A5" w:rsidRDefault="000C0C3D" w:rsidP="00EC3805">
            <w:pPr>
              <w:pStyle w:val="ListParagraph"/>
              <w:numPr>
                <w:ilvl w:val="0"/>
                <w:numId w:val="2"/>
              </w:numPr>
              <w:tabs>
                <w:tab w:val="left" w:pos="2160"/>
              </w:tabs>
              <w:jc w:val="both"/>
              <w:rPr>
                <w:noProof/>
                <w:sz w:val="20"/>
                <w:lang w:val="ro-RO" w:eastAsia="en-US"/>
              </w:rPr>
            </w:pPr>
            <w:r w:rsidRPr="00B878A5">
              <w:rPr>
                <w:noProof/>
                <w:sz w:val="20"/>
                <w:lang w:val="ro-RO" w:eastAsia="en-US"/>
              </w:rPr>
              <w:lastRenderedPageBreak/>
              <w:t>Pentru activită</w:t>
            </w:r>
            <w:r w:rsidR="007B3468" w:rsidRPr="00B878A5">
              <w:rPr>
                <w:noProof/>
                <w:sz w:val="20"/>
                <w:lang w:val="ro-RO" w:eastAsia="en-US"/>
              </w:rPr>
              <w:t>ţ</w:t>
            </w:r>
            <w:r w:rsidRPr="00B878A5">
              <w:rPr>
                <w:noProof/>
                <w:sz w:val="20"/>
                <w:lang w:val="ro-RO" w:eastAsia="en-US"/>
              </w:rPr>
              <w:t>ile de tip B, în cazul în care o arie protejată nu are structură de administrare constituită sau custode, solicitan</w:t>
            </w:r>
            <w:r w:rsidR="007B3468" w:rsidRPr="00B878A5">
              <w:rPr>
                <w:noProof/>
                <w:sz w:val="20"/>
                <w:lang w:val="ro-RO" w:eastAsia="en-US"/>
              </w:rPr>
              <w:t>ţ</w:t>
            </w:r>
            <w:r w:rsidRPr="00B878A5">
              <w:rPr>
                <w:noProof/>
                <w:sz w:val="20"/>
                <w:lang w:val="ro-RO" w:eastAsia="en-US"/>
              </w:rPr>
              <w:t>ii eligibili pot fi doar autorită</w:t>
            </w:r>
            <w:r w:rsidR="007B3468" w:rsidRPr="00B878A5">
              <w:rPr>
                <w:noProof/>
                <w:sz w:val="20"/>
                <w:lang w:val="ro-RO" w:eastAsia="en-US"/>
              </w:rPr>
              <w:t>ţ</w:t>
            </w:r>
            <w:r w:rsidRPr="00B878A5">
              <w:rPr>
                <w:noProof/>
                <w:sz w:val="20"/>
                <w:lang w:val="ro-RO" w:eastAsia="en-US"/>
              </w:rPr>
              <w:t>ile cu competen</w:t>
            </w:r>
            <w:r w:rsidR="007B3468" w:rsidRPr="00B878A5">
              <w:rPr>
                <w:noProof/>
                <w:sz w:val="20"/>
                <w:lang w:val="ro-RO" w:eastAsia="en-US"/>
              </w:rPr>
              <w:t>ţ</w:t>
            </w:r>
            <w:r w:rsidRPr="00B878A5">
              <w:rPr>
                <w:noProof/>
                <w:sz w:val="20"/>
                <w:lang w:val="ro-RO" w:eastAsia="en-US"/>
              </w:rPr>
              <w:t>e în domeniul protec</w:t>
            </w:r>
            <w:r w:rsidR="007B3468" w:rsidRPr="00B878A5">
              <w:rPr>
                <w:noProof/>
                <w:sz w:val="20"/>
                <w:lang w:val="ro-RO" w:eastAsia="en-US"/>
              </w:rPr>
              <w:t>ţ</w:t>
            </w:r>
            <w:r w:rsidRPr="00B878A5">
              <w:rPr>
                <w:noProof/>
                <w:sz w:val="20"/>
                <w:lang w:val="ro-RO" w:eastAsia="en-US"/>
              </w:rPr>
              <w:t>iei mediului, singuri sau în parteneriat</w:t>
            </w:r>
            <w:r w:rsidR="00722F5D" w:rsidRPr="00B878A5">
              <w:rPr>
                <w:noProof/>
                <w:sz w:val="20"/>
                <w:lang w:val="ro-RO" w:eastAsia="en-US"/>
              </w:rPr>
              <w:t xml:space="preserve"> (având întotdeauna calitatea de lider)</w:t>
            </w:r>
            <w:r w:rsidRPr="00B878A5">
              <w:rPr>
                <w:noProof/>
                <w:sz w:val="20"/>
                <w:lang w:val="ro-RO" w:eastAsia="en-US"/>
              </w:rPr>
              <w:t>.</w:t>
            </w:r>
          </w:p>
          <w:p w14:paraId="18546EA7" w14:textId="77777777" w:rsidR="000C0C3D" w:rsidRPr="006409BA" w:rsidRDefault="000C0C3D" w:rsidP="003732DE">
            <w:pPr>
              <w:tabs>
                <w:tab w:val="left" w:pos="0"/>
              </w:tabs>
              <w:jc w:val="both"/>
              <w:rPr>
                <w:i/>
                <w:color w:val="FF0000"/>
                <w:sz w:val="20"/>
                <w:szCs w:val="20"/>
              </w:rPr>
            </w:pPr>
          </w:p>
          <w:p w14:paraId="7A25C618" w14:textId="267C1C1C" w:rsidR="000C0C3D" w:rsidRPr="006409BA" w:rsidRDefault="000C0C3D" w:rsidP="001A4D67">
            <w:pPr>
              <w:tabs>
                <w:tab w:val="left" w:pos="0"/>
              </w:tabs>
              <w:jc w:val="both"/>
              <w:rPr>
                <w:i/>
                <w:color w:val="FF0000"/>
                <w:sz w:val="20"/>
                <w:szCs w:val="20"/>
              </w:rPr>
            </w:pPr>
            <w:r w:rsidRPr="006409BA">
              <w:rPr>
                <w:i/>
                <w:color w:val="FF0000"/>
                <w:sz w:val="20"/>
                <w:szCs w:val="20"/>
              </w:rPr>
              <w:t>Se probează prin actul de înfiin</w:t>
            </w:r>
            <w:r w:rsidR="007B3468" w:rsidRPr="006409BA">
              <w:rPr>
                <w:i/>
                <w:color w:val="FF0000"/>
                <w:sz w:val="20"/>
                <w:szCs w:val="20"/>
              </w:rPr>
              <w:t>ţ</w:t>
            </w:r>
            <w:r w:rsidRPr="006409BA">
              <w:rPr>
                <w:i/>
                <w:color w:val="FF0000"/>
                <w:sz w:val="20"/>
                <w:szCs w:val="20"/>
              </w:rPr>
              <w:t>are al autorită</w:t>
            </w:r>
            <w:r w:rsidR="007B3468" w:rsidRPr="006409BA">
              <w:rPr>
                <w:i/>
                <w:color w:val="FF0000"/>
                <w:sz w:val="20"/>
                <w:szCs w:val="20"/>
              </w:rPr>
              <w:t>ţ</w:t>
            </w:r>
            <w:r w:rsidRPr="006409BA">
              <w:rPr>
                <w:i/>
                <w:color w:val="FF0000"/>
                <w:sz w:val="20"/>
                <w:szCs w:val="20"/>
              </w:rPr>
              <w:t>ii, men</w:t>
            </w:r>
            <w:r w:rsidR="007B3468" w:rsidRPr="006409BA">
              <w:rPr>
                <w:i/>
                <w:color w:val="FF0000"/>
                <w:sz w:val="20"/>
                <w:szCs w:val="20"/>
              </w:rPr>
              <w:t>ţ</w:t>
            </w:r>
            <w:r w:rsidRPr="006409BA">
              <w:rPr>
                <w:i/>
                <w:color w:val="FF0000"/>
                <w:sz w:val="20"/>
                <w:szCs w:val="20"/>
              </w:rPr>
              <w:t>ionat în cererea de finan</w:t>
            </w:r>
            <w:r w:rsidR="007B3468" w:rsidRPr="006409BA">
              <w:rPr>
                <w:i/>
                <w:color w:val="FF0000"/>
                <w:sz w:val="20"/>
                <w:szCs w:val="20"/>
              </w:rPr>
              <w:t>ţ</w:t>
            </w:r>
            <w:r w:rsidRPr="006409BA">
              <w:rPr>
                <w:i/>
                <w:color w:val="FF0000"/>
                <w:sz w:val="20"/>
                <w:szCs w:val="20"/>
              </w:rPr>
              <w:t>are (Anexa C2.1. la cererea de finan</w:t>
            </w:r>
            <w:r w:rsidR="007B3468" w:rsidRPr="006409BA">
              <w:rPr>
                <w:i/>
                <w:color w:val="FF0000"/>
                <w:sz w:val="20"/>
                <w:szCs w:val="20"/>
              </w:rPr>
              <w:t>ţ</w:t>
            </w:r>
            <w:r w:rsidR="00722F5D">
              <w:rPr>
                <w:i/>
                <w:color w:val="FF0000"/>
                <w:sz w:val="20"/>
                <w:szCs w:val="20"/>
              </w:rPr>
              <w:t>are)</w:t>
            </w:r>
            <w:r w:rsidRPr="006409BA">
              <w:rPr>
                <w:i/>
                <w:color w:val="FF0000"/>
                <w:sz w:val="20"/>
                <w:szCs w:val="20"/>
              </w:rPr>
              <w:t xml:space="preserve"> </w:t>
            </w:r>
            <w:r w:rsidR="007B3468" w:rsidRPr="006409BA">
              <w:rPr>
                <w:i/>
                <w:color w:val="FF0000"/>
                <w:sz w:val="20"/>
                <w:szCs w:val="20"/>
              </w:rPr>
              <w:t>ş</w:t>
            </w:r>
            <w:r w:rsidRPr="006409BA">
              <w:rPr>
                <w:i/>
                <w:color w:val="FF0000"/>
                <w:sz w:val="20"/>
                <w:szCs w:val="20"/>
              </w:rPr>
              <w:t>i prin adeverin</w:t>
            </w:r>
            <w:r w:rsidR="007B3468" w:rsidRPr="006409BA">
              <w:rPr>
                <w:i/>
                <w:color w:val="FF0000"/>
                <w:sz w:val="20"/>
                <w:szCs w:val="20"/>
              </w:rPr>
              <w:t>ţ</w:t>
            </w:r>
            <w:r w:rsidRPr="006409BA">
              <w:rPr>
                <w:i/>
                <w:color w:val="FF0000"/>
                <w:sz w:val="20"/>
                <w:szCs w:val="20"/>
              </w:rPr>
              <w:t>ă emisă de către ANPM/MM că respectiva arie naturală protejată de interes na</w:t>
            </w:r>
            <w:r w:rsidR="007B3468" w:rsidRPr="006409BA">
              <w:rPr>
                <w:i/>
                <w:color w:val="FF0000"/>
                <w:sz w:val="20"/>
                <w:szCs w:val="20"/>
              </w:rPr>
              <w:t>ţ</w:t>
            </w:r>
            <w:r w:rsidRPr="006409BA">
              <w:rPr>
                <w:i/>
                <w:color w:val="FF0000"/>
                <w:sz w:val="20"/>
                <w:szCs w:val="20"/>
              </w:rPr>
              <w:t xml:space="preserve">ional nu are administrator sau custode (Anexa C2.3. la </w:t>
            </w:r>
            <w:r w:rsidR="004D1E93" w:rsidRPr="006409BA">
              <w:rPr>
                <w:i/>
                <w:color w:val="FF0000"/>
                <w:sz w:val="20"/>
                <w:szCs w:val="20"/>
              </w:rPr>
              <w:t>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14:paraId="162D8739" w14:textId="77777777" w:rsidR="000C0C3D" w:rsidRPr="006409BA" w:rsidRDefault="000C0C3D" w:rsidP="00F16F05">
            <w:pPr>
              <w:jc w:val="center"/>
              <w:rPr>
                <w:sz w:val="20"/>
                <w:szCs w:val="20"/>
              </w:rPr>
            </w:pPr>
          </w:p>
        </w:tc>
        <w:tc>
          <w:tcPr>
            <w:tcW w:w="850" w:type="dxa"/>
          </w:tcPr>
          <w:p w14:paraId="6BA95CF6" w14:textId="77777777" w:rsidR="000C0C3D" w:rsidRPr="006409BA" w:rsidRDefault="000C0C3D" w:rsidP="00F16F05">
            <w:pPr>
              <w:jc w:val="center"/>
              <w:rPr>
                <w:sz w:val="20"/>
                <w:szCs w:val="20"/>
              </w:rPr>
            </w:pPr>
          </w:p>
        </w:tc>
      </w:tr>
      <w:tr w:rsidR="000C0C3D" w:rsidRPr="006409BA" w14:paraId="03DF88C7" w14:textId="77777777" w:rsidTr="00F16F05">
        <w:trPr>
          <w:trHeight w:val="422"/>
          <w:jc w:val="center"/>
        </w:trPr>
        <w:tc>
          <w:tcPr>
            <w:tcW w:w="8173" w:type="dxa"/>
            <w:gridSpan w:val="3"/>
          </w:tcPr>
          <w:p w14:paraId="1E1DD6CB" w14:textId="762F2EFB" w:rsidR="000C0C3D" w:rsidRPr="00B878A5" w:rsidRDefault="000C0C3D" w:rsidP="00B878A5">
            <w:pPr>
              <w:pStyle w:val="ListParagraph"/>
              <w:numPr>
                <w:ilvl w:val="0"/>
                <w:numId w:val="2"/>
              </w:numPr>
              <w:tabs>
                <w:tab w:val="left" w:pos="2160"/>
              </w:tabs>
              <w:jc w:val="both"/>
              <w:rPr>
                <w:noProof/>
                <w:sz w:val="20"/>
                <w:lang w:val="ro-RO" w:eastAsia="en-US"/>
              </w:rPr>
            </w:pPr>
            <w:r w:rsidRPr="00B878A5">
              <w:rPr>
                <w:noProof/>
                <w:sz w:val="20"/>
                <w:lang w:val="ro-RO" w:eastAsia="en-US"/>
              </w:rPr>
              <w:t xml:space="preserve">În cazul în care solicitantul/partenerul este o Agenţie de Protecţie a Mediului sau o </w:t>
            </w:r>
            <w:r w:rsidR="004B2375">
              <w:rPr>
                <w:noProof/>
                <w:sz w:val="20"/>
                <w:lang w:val="ro-RO" w:eastAsia="en-US"/>
              </w:rPr>
              <w:t>instituție</w:t>
            </w:r>
            <w:r w:rsidR="004B2375" w:rsidRPr="00B878A5">
              <w:rPr>
                <w:noProof/>
                <w:sz w:val="20"/>
                <w:lang w:val="ro-RO" w:eastAsia="en-US"/>
              </w:rPr>
              <w:t xml:space="preserve"> </w:t>
            </w:r>
            <w:r w:rsidRPr="00B878A5">
              <w:rPr>
                <w:noProof/>
                <w:sz w:val="20"/>
                <w:lang w:val="ro-RO" w:eastAsia="en-US"/>
              </w:rPr>
              <w:t xml:space="preserve">publică, se va face dovada separării atribuţiilor de implementare a proiectului de atribuţiile de autorizare a proiectului (acord de mediu, aviz Natura 2000, autorizaţie de construcţie etc.) </w:t>
            </w:r>
          </w:p>
          <w:p w14:paraId="79C5E443" w14:textId="0B2A44A1" w:rsidR="000C0C3D" w:rsidRPr="006409BA" w:rsidRDefault="000C0C3D" w:rsidP="003732DE">
            <w:pPr>
              <w:tabs>
                <w:tab w:val="left" w:pos="0"/>
              </w:tabs>
              <w:jc w:val="both"/>
              <w:rPr>
                <w:i/>
                <w:color w:val="FF0000"/>
                <w:sz w:val="20"/>
                <w:szCs w:val="20"/>
              </w:rPr>
            </w:pPr>
            <w:r w:rsidRPr="006409BA">
              <w:rPr>
                <w:i/>
                <w:iCs/>
                <w:color w:val="FF0000"/>
                <w:sz w:val="20"/>
                <w:szCs w:val="20"/>
              </w:rPr>
              <w:t xml:space="preserve">Conform </w:t>
            </w:r>
            <w:r w:rsidRPr="006409BA">
              <w:rPr>
                <w:i/>
                <w:color w:val="FF0000"/>
                <w:sz w:val="20"/>
                <w:szCs w:val="20"/>
              </w:rPr>
              <w:t>Declara</w:t>
            </w:r>
            <w:r w:rsidR="007B3468" w:rsidRPr="006409BA">
              <w:rPr>
                <w:i/>
                <w:color w:val="FF0000"/>
                <w:sz w:val="20"/>
                <w:szCs w:val="20"/>
              </w:rPr>
              <w:t>ţ</w:t>
            </w:r>
            <w:r w:rsidRPr="006409BA">
              <w:rPr>
                <w:i/>
                <w:color w:val="FF0000"/>
                <w:sz w:val="20"/>
                <w:szCs w:val="20"/>
              </w:rPr>
              <w:t>iei asumată de reprezentatul legal al solicitantului/ partenerului (</w:t>
            </w:r>
            <w:r w:rsidR="004B2375" w:rsidRPr="004B2375">
              <w:rPr>
                <w:i/>
                <w:color w:val="FF0000"/>
                <w:sz w:val="20"/>
                <w:szCs w:val="20"/>
              </w:rPr>
              <w:t>sau altă instituție publică</w:t>
            </w:r>
            <w:r w:rsidRPr="006409BA">
              <w:rPr>
                <w:i/>
                <w:color w:val="FF0000"/>
                <w:sz w:val="20"/>
                <w:szCs w:val="20"/>
              </w:rPr>
              <w:t>), Anexa C1.3.</w:t>
            </w:r>
          </w:p>
        </w:tc>
        <w:tc>
          <w:tcPr>
            <w:tcW w:w="850" w:type="dxa"/>
          </w:tcPr>
          <w:p w14:paraId="37D2D939" w14:textId="77777777" w:rsidR="000C0C3D" w:rsidRPr="006409BA" w:rsidRDefault="000C0C3D" w:rsidP="00F16F05">
            <w:pPr>
              <w:jc w:val="center"/>
              <w:rPr>
                <w:sz w:val="20"/>
                <w:szCs w:val="20"/>
              </w:rPr>
            </w:pPr>
          </w:p>
        </w:tc>
        <w:tc>
          <w:tcPr>
            <w:tcW w:w="850" w:type="dxa"/>
          </w:tcPr>
          <w:p w14:paraId="2EE4355A" w14:textId="77777777" w:rsidR="000C0C3D" w:rsidRPr="006409BA" w:rsidRDefault="000C0C3D" w:rsidP="00F16F05">
            <w:pPr>
              <w:jc w:val="center"/>
              <w:rPr>
                <w:sz w:val="20"/>
                <w:szCs w:val="20"/>
              </w:rPr>
            </w:pPr>
          </w:p>
        </w:tc>
      </w:tr>
      <w:tr w:rsidR="000C0C3D" w:rsidRPr="006409BA" w14:paraId="66FD4632" w14:textId="77777777" w:rsidTr="00F16F05">
        <w:trPr>
          <w:trHeight w:val="818"/>
          <w:jc w:val="center"/>
        </w:trPr>
        <w:tc>
          <w:tcPr>
            <w:tcW w:w="8173" w:type="dxa"/>
            <w:gridSpan w:val="3"/>
          </w:tcPr>
          <w:p w14:paraId="318EEDEB" w14:textId="08B7B716" w:rsidR="000C0C3D" w:rsidRPr="002E7843" w:rsidRDefault="00284BC5" w:rsidP="002E7843">
            <w:pPr>
              <w:pStyle w:val="ListParagraph"/>
              <w:ind w:left="360"/>
              <w:jc w:val="both"/>
              <w:rPr>
                <w:sz w:val="20"/>
                <w:lang w:val="ro-RO"/>
              </w:rPr>
            </w:pPr>
            <w:r>
              <w:rPr>
                <w:i/>
                <w:sz w:val="20"/>
                <w:lang w:val="ro-RO"/>
              </w:rPr>
              <w:t xml:space="preserve">h) </w:t>
            </w:r>
            <w:r w:rsidR="00531B05" w:rsidRPr="002E7843">
              <w:rPr>
                <w:sz w:val="20"/>
                <w:lang w:val="ro-RO"/>
              </w:rPr>
              <w:t>Î</w:t>
            </w:r>
            <w:r w:rsidR="000C0C3D" w:rsidRPr="002E7843">
              <w:rPr>
                <w:sz w:val="20"/>
                <w:lang w:val="ro-RO"/>
              </w:rPr>
              <w:t>n cazul parteneriatelor încheiate între entităţile finanţate din fonduri publice cu alte entităţi din sectorul privat, procedura de selecţie a acestora respectă, cel puţin principiile transparenţei, tratamentului legal, nediscriminării şi utilizării eficiente a fondurilor publice.</w:t>
            </w:r>
          </w:p>
          <w:p w14:paraId="534A2FFB" w14:textId="77777777" w:rsidR="000C0C3D" w:rsidRPr="006409BA" w:rsidRDefault="000C0C3D" w:rsidP="00F16F05">
            <w:pPr>
              <w:widowControl w:val="0"/>
              <w:spacing w:after="120"/>
              <w:contextualSpacing/>
              <w:jc w:val="both"/>
              <w:rPr>
                <w:i/>
                <w:strike/>
                <w:color w:val="FF0000"/>
                <w:sz w:val="20"/>
                <w:szCs w:val="20"/>
              </w:rPr>
            </w:pPr>
          </w:p>
          <w:p w14:paraId="601F8154" w14:textId="6BA014D7" w:rsidR="000C0C3D" w:rsidRPr="006409BA" w:rsidRDefault="000C0C3D" w:rsidP="00862B1C">
            <w:pPr>
              <w:widowControl w:val="0"/>
              <w:spacing w:after="120"/>
              <w:contextualSpacing/>
              <w:jc w:val="both"/>
              <w:rPr>
                <w:i/>
                <w:sz w:val="20"/>
                <w:szCs w:val="20"/>
              </w:rPr>
            </w:pPr>
            <w:r w:rsidRPr="006409BA">
              <w:rPr>
                <w:i/>
                <w:color w:val="FF0000"/>
                <w:sz w:val="20"/>
                <w:szCs w:val="20"/>
              </w:rPr>
              <w:t>Conform Raportul</w:t>
            </w:r>
            <w:r w:rsidR="004D1E93" w:rsidRPr="006409BA">
              <w:rPr>
                <w:i/>
                <w:color w:val="FF0000"/>
                <w:sz w:val="20"/>
                <w:szCs w:val="20"/>
              </w:rPr>
              <w:t>ui</w:t>
            </w:r>
            <w:r w:rsidRPr="006409BA">
              <w:rPr>
                <w:i/>
                <w:color w:val="FF0000"/>
                <w:sz w:val="20"/>
                <w:szCs w:val="20"/>
              </w:rPr>
              <w:t xml:space="preserve"> procedurii de selectie (sau alte documente echivalente)  Anexa C1.</w:t>
            </w:r>
            <w:r w:rsidRPr="00862B1C">
              <w:rPr>
                <w:i/>
                <w:color w:val="FF0000"/>
                <w:sz w:val="20"/>
                <w:szCs w:val="20"/>
              </w:rPr>
              <w:t xml:space="preserve">7 </w:t>
            </w:r>
            <w:r w:rsidR="00862B1C">
              <w:rPr>
                <w:i/>
                <w:color w:val="FF0000"/>
                <w:sz w:val="20"/>
                <w:szCs w:val="20"/>
              </w:rPr>
              <w:t xml:space="preserve">și  </w:t>
            </w:r>
            <w:r w:rsidR="00862B1C" w:rsidRPr="00862B1C">
              <w:rPr>
                <w:i/>
                <w:color w:val="FF0000"/>
                <w:sz w:val="20"/>
                <w:szCs w:val="20"/>
              </w:rPr>
              <w:t>descrierii din secţiunea Capacitate administrativă din Cererea de finanţare</w:t>
            </w:r>
            <w:r w:rsidR="002E7843">
              <w:t xml:space="preserve"> </w:t>
            </w:r>
            <w:r w:rsidR="002E7843" w:rsidRPr="002E7843">
              <w:rPr>
                <w:i/>
                <w:color w:val="FF0000"/>
                <w:sz w:val="20"/>
                <w:szCs w:val="20"/>
              </w:rPr>
              <w:t>care detaliază modul de respectare a acestor principii</w:t>
            </w:r>
          </w:p>
        </w:tc>
        <w:tc>
          <w:tcPr>
            <w:tcW w:w="850" w:type="dxa"/>
          </w:tcPr>
          <w:p w14:paraId="33B168DB" w14:textId="77777777" w:rsidR="000C0C3D" w:rsidRPr="006409BA" w:rsidRDefault="000C0C3D" w:rsidP="00F16F05">
            <w:pPr>
              <w:jc w:val="center"/>
              <w:rPr>
                <w:sz w:val="20"/>
                <w:szCs w:val="20"/>
              </w:rPr>
            </w:pPr>
          </w:p>
        </w:tc>
        <w:tc>
          <w:tcPr>
            <w:tcW w:w="850" w:type="dxa"/>
          </w:tcPr>
          <w:p w14:paraId="38105E45" w14:textId="77777777" w:rsidR="000C0C3D" w:rsidRPr="006409BA" w:rsidRDefault="000C0C3D" w:rsidP="00F16F05">
            <w:pPr>
              <w:jc w:val="center"/>
              <w:rPr>
                <w:sz w:val="20"/>
                <w:szCs w:val="20"/>
              </w:rPr>
            </w:pPr>
          </w:p>
        </w:tc>
      </w:tr>
      <w:tr w:rsidR="000C0C3D" w:rsidRPr="006409BA" w14:paraId="66C350EA" w14:textId="77777777" w:rsidTr="00F16F05">
        <w:trPr>
          <w:jc w:val="center"/>
        </w:trPr>
        <w:tc>
          <w:tcPr>
            <w:tcW w:w="9023" w:type="dxa"/>
            <w:gridSpan w:val="4"/>
            <w:shd w:val="clear" w:color="auto" w:fill="FBE4D5"/>
          </w:tcPr>
          <w:p w14:paraId="1D7AD0CC" w14:textId="77777777" w:rsidR="000C0C3D" w:rsidRPr="006409BA" w:rsidRDefault="000C0C3D" w:rsidP="00BA7362">
            <w:pPr>
              <w:rPr>
                <w:sz w:val="20"/>
                <w:szCs w:val="20"/>
              </w:rPr>
            </w:pPr>
            <w:r w:rsidRPr="006409BA">
              <w:rPr>
                <w:b/>
                <w:sz w:val="20"/>
                <w:szCs w:val="20"/>
              </w:rPr>
              <w:t>B. Eligibilitatea proiectului</w:t>
            </w:r>
          </w:p>
        </w:tc>
        <w:tc>
          <w:tcPr>
            <w:tcW w:w="850" w:type="dxa"/>
            <w:shd w:val="clear" w:color="auto" w:fill="FBE4D5"/>
          </w:tcPr>
          <w:p w14:paraId="0BA8D36A" w14:textId="77777777" w:rsidR="000C0C3D" w:rsidRPr="006409BA" w:rsidRDefault="000C0C3D" w:rsidP="00BA7362">
            <w:pPr>
              <w:rPr>
                <w:b/>
                <w:sz w:val="20"/>
                <w:szCs w:val="20"/>
              </w:rPr>
            </w:pPr>
          </w:p>
        </w:tc>
      </w:tr>
      <w:tr w:rsidR="000C0C3D" w:rsidRPr="006409BA" w14:paraId="3C38B625" w14:textId="77777777" w:rsidTr="00F16F05">
        <w:trPr>
          <w:jc w:val="center"/>
        </w:trPr>
        <w:tc>
          <w:tcPr>
            <w:tcW w:w="8173" w:type="dxa"/>
            <w:gridSpan w:val="3"/>
          </w:tcPr>
          <w:p w14:paraId="6E03FED1" w14:textId="77777777" w:rsidR="000C0C3D" w:rsidRPr="002E7843" w:rsidRDefault="000C0C3D" w:rsidP="00EC3805">
            <w:pPr>
              <w:pStyle w:val="ListParagraph"/>
              <w:numPr>
                <w:ilvl w:val="0"/>
                <w:numId w:val="8"/>
              </w:numPr>
              <w:jc w:val="both"/>
              <w:rPr>
                <w:noProof/>
                <w:sz w:val="20"/>
                <w:lang w:val="ro-RO" w:eastAsia="en-US"/>
              </w:rPr>
            </w:pPr>
            <w:r w:rsidRPr="002E7843">
              <w:rPr>
                <w:noProof/>
                <w:sz w:val="20"/>
                <w:lang w:val="ro-RO" w:eastAsia="en-US"/>
              </w:rPr>
              <w:t>Proiectul se încadrează în categoriile de ac</w:t>
            </w:r>
            <w:r w:rsidR="007B3468" w:rsidRPr="002E7843">
              <w:rPr>
                <w:noProof/>
                <w:sz w:val="20"/>
                <w:lang w:val="ro-RO" w:eastAsia="en-US"/>
              </w:rPr>
              <w:t>ţ</w:t>
            </w:r>
            <w:r w:rsidRPr="002E7843">
              <w:rPr>
                <w:noProof/>
                <w:sz w:val="20"/>
                <w:lang w:val="ro-RO" w:eastAsia="en-US"/>
              </w:rPr>
              <w:t>iuni finan</w:t>
            </w:r>
            <w:r w:rsidR="007B3468" w:rsidRPr="002E7843">
              <w:rPr>
                <w:noProof/>
                <w:sz w:val="20"/>
                <w:lang w:val="ro-RO" w:eastAsia="en-US"/>
              </w:rPr>
              <w:t>ţ</w:t>
            </w:r>
            <w:r w:rsidRPr="002E7843">
              <w:rPr>
                <w:noProof/>
                <w:sz w:val="20"/>
                <w:lang w:val="ro-RO" w:eastAsia="en-US"/>
              </w:rPr>
              <w:t>abile menţionate în POIM, corespunzătoare AP 4, OS 4.1, iar perioada de implementare a proiectului se încadrează în perioada de eligibilitate a cheltuielilor (între 01.01.2014 şi 31.12.2023).</w:t>
            </w:r>
          </w:p>
          <w:p w14:paraId="2A5381A7" w14:textId="77777777" w:rsidR="000C0C3D" w:rsidRPr="002E7843" w:rsidRDefault="000C0C3D" w:rsidP="00F16F05">
            <w:pPr>
              <w:pStyle w:val="ListParagraph"/>
              <w:ind w:left="360"/>
              <w:jc w:val="both"/>
              <w:rPr>
                <w:noProof/>
                <w:sz w:val="20"/>
                <w:lang w:val="ro-RO" w:eastAsia="en-US"/>
              </w:rPr>
            </w:pPr>
          </w:p>
          <w:p w14:paraId="60A1A288" w14:textId="78D361C6" w:rsidR="000C0C3D" w:rsidRPr="006409BA" w:rsidRDefault="000C0C3D" w:rsidP="00D539E7">
            <w:pPr>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w:t>
            </w:r>
            <w:r w:rsidR="00D539E7" w:rsidRPr="006409BA">
              <w:rPr>
                <w:i/>
                <w:iCs/>
                <w:color w:val="FF0000"/>
                <w:sz w:val="20"/>
                <w:szCs w:val="20"/>
              </w:rPr>
              <w:t xml:space="preserve">Obiective proiect </w:t>
            </w:r>
            <w:r w:rsidRPr="006409BA">
              <w:rPr>
                <w:i/>
                <w:iCs/>
                <w:color w:val="FF0000"/>
                <w:sz w:val="20"/>
                <w:szCs w:val="20"/>
              </w:rPr>
              <w:t xml:space="preserve"> </w:t>
            </w:r>
            <w:r w:rsidR="007B3468" w:rsidRPr="006409BA">
              <w:rPr>
                <w:i/>
                <w:iCs/>
                <w:color w:val="FF0000"/>
                <w:sz w:val="20"/>
                <w:szCs w:val="20"/>
              </w:rPr>
              <w:t>ş</w:t>
            </w:r>
            <w:r w:rsidRPr="006409BA">
              <w:rPr>
                <w:i/>
                <w:iCs/>
                <w:color w:val="FF0000"/>
                <w:sz w:val="20"/>
                <w:szCs w:val="20"/>
              </w:rPr>
              <w:t xml:space="preserve">i Activităţi Previzionate din cererea de </w:t>
            </w:r>
            <w:r w:rsidRPr="00B878A5">
              <w:rPr>
                <w:i/>
                <w:iCs/>
                <w:color w:val="FF0000"/>
                <w:sz w:val="20"/>
                <w:szCs w:val="20"/>
              </w:rPr>
              <w:t>finan</w:t>
            </w:r>
            <w:r w:rsidR="007B3468" w:rsidRPr="00B878A5">
              <w:rPr>
                <w:i/>
                <w:iCs/>
                <w:color w:val="FF0000"/>
                <w:sz w:val="20"/>
                <w:szCs w:val="20"/>
              </w:rPr>
              <w:t>ţ</w:t>
            </w:r>
            <w:r w:rsidRPr="00B878A5">
              <w:rPr>
                <w:i/>
                <w:iCs/>
                <w:color w:val="FF0000"/>
                <w:sz w:val="20"/>
                <w:szCs w:val="20"/>
              </w:rPr>
              <w:t>are</w:t>
            </w:r>
            <w:r w:rsidR="00C333CA" w:rsidRPr="00B878A5">
              <w:t xml:space="preserve"> </w:t>
            </w:r>
            <w:r w:rsidR="00C333CA" w:rsidRPr="00B878A5">
              <w:rPr>
                <w:i/>
                <w:iCs/>
                <w:color w:val="FF0000"/>
                <w:sz w:val="20"/>
                <w:szCs w:val="20"/>
              </w:rPr>
              <w:t>corelat cu Anexa C.14 Graficul de implementare al proiectului</w:t>
            </w:r>
          </w:p>
        </w:tc>
        <w:tc>
          <w:tcPr>
            <w:tcW w:w="850" w:type="dxa"/>
          </w:tcPr>
          <w:p w14:paraId="33E52475" w14:textId="77777777" w:rsidR="000C0C3D" w:rsidRPr="006409BA" w:rsidRDefault="000C0C3D" w:rsidP="00F16F05">
            <w:pPr>
              <w:jc w:val="center"/>
              <w:rPr>
                <w:sz w:val="20"/>
                <w:szCs w:val="20"/>
              </w:rPr>
            </w:pPr>
          </w:p>
        </w:tc>
        <w:tc>
          <w:tcPr>
            <w:tcW w:w="850" w:type="dxa"/>
          </w:tcPr>
          <w:p w14:paraId="78B4694D" w14:textId="77777777" w:rsidR="000C0C3D" w:rsidRPr="006409BA" w:rsidRDefault="000C0C3D" w:rsidP="00F16F05">
            <w:pPr>
              <w:jc w:val="center"/>
              <w:rPr>
                <w:sz w:val="20"/>
                <w:szCs w:val="20"/>
              </w:rPr>
            </w:pPr>
          </w:p>
        </w:tc>
      </w:tr>
      <w:tr w:rsidR="000C0C3D" w:rsidRPr="006409BA" w14:paraId="309B8202" w14:textId="77777777" w:rsidTr="00F16F05">
        <w:trPr>
          <w:jc w:val="center"/>
        </w:trPr>
        <w:tc>
          <w:tcPr>
            <w:tcW w:w="8173" w:type="dxa"/>
            <w:gridSpan w:val="3"/>
          </w:tcPr>
          <w:p w14:paraId="66B076FD" w14:textId="77777777" w:rsidR="000C0C3D" w:rsidRPr="002E7843" w:rsidRDefault="000C0C3D" w:rsidP="00B40F8C">
            <w:pPr>
              <w:pStyle w:val="ListParagraph"/>
              <w:numPr>
                <w:ilvl w:val="0"/>
                <w:numId w:val="8"/>
              </w:numPr>
              <w:jc w:val="both"/>
              <w:rPr>
                <w:noProof/>
                <w:sz w:val="20"/>
                <w:lang w:val="ro-RO" w:eastAsia="en-US"/>
              </w:rPr>
            </w:pPr>
            <w:r w:rsidRPr="002E7843">
              <w:rPr>
                <w:noProof/>
                <w:sz w:val="20"/>
                <w:lang w:val="ro-RO" w:eastAsia="en-US"/>
              </w:rPr>
              <w:t>Pentru proiectele de tip A ce propun revizuirea unui plan de management, solicitantul a justificat necesitatea revizuirii raportat la planul de management ini</w:t>
            </w:r>
            <w:r w:rsidR="007B3468" w:rsidRPr="002E7843">
              <w:rPr>
                <w:noProof/>
                <w:sz w:val="20"/>
                <w:lang w:val="ro-RO" w:eastAsia="en-US"/>
              </w:rPr>
              <w:t>ţ</w:t>
            </w:r>
            <w:r w:rsidRPr="002E7843">
              <w:rPr>
                <w:noProof/>
                <w:sz w:val="20"/>
                <w:lang w:val="ro-RO" w:eastAsia="en-US"/>
              </w:rPr>
              <w:t>ial</w:t>
            </w:r>
          </w:p>
          <w:p w14:paraId="1AD1C80A" w14:textId="77777777" w:rsidR="000C0C3D" w:rsidRPr="006409BA" w:rsidRDefault="000C0C3D" w:rsidP="000E4FE3">
            <w:pPr>
              <w:pStyle w:val="ListParagraph"/>
              <w:ind w:left="360"/>
              <w:jc w:val="both"/>
              <w:rPr>
                <w:i/>
                <w:noProof/>
                <w:sz w:val="20"/>
                <w:lang w:val="ro-RO" w:eastAsia="en-US"/>
              </w:rPr>
            </w:pPr>
          </w:p>
          <w:p w14:paraId="7CF3F255" w14:textId="77777777" w:rsidR="000C0C3D" w:rsidRPr="006409BA" w:rsidRDefault="000C0C3D" w:rsidP="000E4FE3">
            <w:pPr>
              <w:pStyle w:val="ListParagraph"/>
              <w:ind w:left="0"/>
              <w:jc w:val="both"/>
              <w:rPr>
                <w:i/>
                <w:noProof/>
                <w:color w:val="FF0000"/>
                <w:sz w:val="20"/>
                <w:lang w:val="ro-RO" w:eastAsia="en-US"/>
              </w:rPr>
            </w:pPr>
            <w:r w:rsidRPr="006409BA">
              <w:rPr>
                <w:i/>
                <w:noProof/>
                <w:color w:val="FF0000"/>
                <w:sz w:val="20"/>
                <w:lang w:val="ro-RO" w:eastAsia="en-US"/>
              </w:rPr>
              <w:t>Conform descrierii de la sec</w:t>
            </w:r>
            <w:r w:rsidR="007B3468" w:rsidRPr="006409BA">
              <w:rPr>
                <w:i/>
                <w:noProof/>
                <w:color w:val="FF0000"/>
                <w:sz w:val="20"/>
                <w:lang w:val="ro-RO" w:eastAsia="en-US"/>
              </w:rPr>
              <w:t>ţ</w:t>
            </w:r>
            <w:r w:rsidRPr="006409BA">
              <w:rPr>
                <w:i/>
                <w:noProof/>
                <w:color w:val="FF0000"/>
                <w:sz w:val="20"/>
                <w:lang w:val="ro-RO" w:eastAsia="en-US"/>
              </w:rPr>
              <w:t>iunea Justificare</w:t>
            </w:r>
          </w:p>
        </w:tc>
        <w:tc>
          <w:tcPr>
            <w:tcW w:w="850" w:type="dxa"/>
          </w:tcPr>
          <w:p w14:paraId="35A4AAC1" w14:textId="77777777" w:rsidR="000C0C3D" w:rsidRPr="006409BA" w:rsidRDefault="000C0C3D" w:rsidP="00F16F05">
            <w:pPr>
              <w:jc w:val="center"/>
              <w:rPr>
                <w:sz w:val="20"/>
                <w:szCs w:val="20"/>
              </w:rPr>
            </w:pPr>
          </w:p>
        </w:tc>
        <w:tc>
          <w:tcPr>
            <w:tcW w:w="850" w:type="dxa"/>
          </w:tcPr>
          <w:p w14:paraId="09377BF8" w14:textId="77777777" w:rsidR="000C0C3D" w:rsidRPr="006409BA" w:rsidRDefault="000C0C3D" w:rsidP="00F16F05">
            <w:pPr>
              <w:jc w:val="center"/>
              <w:rPr>
                <w:sz w:val="20"/>
                <w:szCs w:val="20"/>
              </w:rPr>
            </w:pPr>
          </w:p>
        </w:tc>
      </w:tr>
      <w:tr w:rsidR="00CF7CAF" w:rsidRPr="006409BA" w14:paraId="62A68CB9" w14:textId="77777777" w:rsidTr="00F16F05">
        <w:trPr>
          <w:jc w:val="center"/>
        </w:trPr>
        <w:tc>
          <w:tcPr>
            <w:tcW w:w="8173" w:type="dxa"/>
            <w:gridSpan w:val="3"/>
          </w:tcPr>
          <w:p w14:paraId="58D740F2" w14:textId="77777777" w:rsidR="00CF7CAF" w:rsidRPr="006409BA" w:rsidRDefault="00CF7CAF" w:rsidP="00CF7CAF">
            <w:pPr>
              <w:pStyle w:val="ListParagraph"/>
              <w:numPr>
                <w:ilvl w:val="0"/>
                <w:numId w:val="8"/>
              </w:numPr>
              <w:jc w:val="both"/>
              <w:rPr>
                <w:i/>
                <w:noProof/>
                <w:sz w:val="20"/>
                <w:lang w:val="ro-RO" w:eastAsia="en-US"/>
              </w:rPr>
            </w:pPr>
            <w:proofErr w:type="spellStart"/>
            <w:r w:rsidRPr="006409BA">
              <w:rPr>
                <w:sz w:val="20"/>
              </w:rPr>
              <w:t>Proiectele</w:t>
            </w:r>
            <w:proofErr w:type="spellEnd"/>
            <w:r w:rsidRPr="006409BA">
              <w:rPr>
                <w:sz w:val="20"/>
              </w:rPr>
              <w:t xml:space="preserve"> de </w:t>
            </w:r>
            <w:proofErr w:type="gramStart"/>
            <w:r w:rsidRPr="006409BA">
              <w:rPr>
                <w:sz w:val="20"/>
              </w:rPr>
              <w:t>tip</w:t>
            </w:r>
            <w:proofErr w:type="gramEnd"/>
            <w:r w:rsidRPr="006409BA">
              <w:rPr>
                <w:sz w:val="20"/>
              </w:rPr>
              <w:t xml:space="preserve"> A </w:t>
            </w:r>
            <w:proofErr w:type="spellStart"/>
            <w:r w:rsidRPr="006409BA">
              <w:rPr>
                <w:sz w:val="20"/>
              </w:rPr>
              <w:t>ce</w:t>
            </w:r>
            <w:proofErr w:type="spellEnd"/>
            <w:r w:rsidRPr="006409BA">
              <w:rPr>
                <w:sz w:val="20"/>
              </w:rPr>
              <w:t xml:space="preserve"> </w:t>
            </w:r>
            <w:proofErr w:type="spellStart"/>
            <w:r w:rsidRPr="006409BA">
              <w:rPr>
                <w:sz w:val="20"/>
              </w:rPr>
              <w:t>propun</w:t>
            </w:r>
            <w:proofErr w:type="spellEnd"/>
            <w:r w:rsidRPr="006409BA">
              <w:rPr>
                <w:sz w:val="20"/>
              </w:rPr>
              <w:t xml:space="preserve"> </w:t>
            </w:r>
            <w:proofErr w:type="spellStart"/>
            <w:r w:rsidRPr="006409BA">
              <w:rPr>
                <w:sz w:val="20"/>
              </w:rPr>
              <w:t>Planuri</w:t>
            </w:r>
            <w:proofErr w:type="spellEnd"/>
            <w:r w:rsidRPr="006409BA">
              <w:rPr>
                <w:sz w:val="20"/>
              </w:rPr>
              <w:t xml:space="preserve"> de </w:t>
            </w:r>
            <w:proofErr w:type="spellStart"/>
            <w:r w:rsidRPr="006409BA">
              <w:rPr>
                <w:sz w:val="20"/>
              </w:rPr>
              <w:t>acţ</w:t>
            </w:r>
            <w:r w:rsidR="00032A60" w:rsidRPr="006409BA">
              <w:rPr>
                <w:sz w:val="20"/>
              </w:rPr>
              <w:t>iune</w:t>
            </w:r>
            <w:proofErr w:type="spellEnd"/>
            <w:r w:rsidR="00032A60" w:rsidRPr="006409BA">
              <w:rPr>
                <w:sz w:val="20"/>
              </w:rPr>
              <w:t xml:space="preserve"> </w:t>
            </w:r>
            <w:proofErr w:type="spellStart"/>
            <w:r w:rsidR="00032A60" w:rsidRPr="006409BA">
              <w:rPr>
                <w:sz w:val="20"/>
              </w:rPr>
              <w:t>pentru</w:t>
            </w:r>
            <w:proofErr w:type="spellEnd"/>
            <w:r w:rsidR="00032A60" w:rsidRPr="006409BA">
              <w:rPr>
                <w:sz w:val="20"/>
              </w:rPr>
              <w:t xml:space="preserve"> </w:t>
            </w:r>
            <w:proofErr w:type="spellStart"/>
            <w:r w:rsidR="00032A60" w:rsidRPr="006409BA">
              <w:rPr>
                <w:sz w:val="20"/>
              </w:rPr>
              <w:t>speciile</w:t>
            </w:r>
            <w:proofErr w:type="spellEnd"/>
            <w:r w:rsidR="00032A60" w:rsidRPr="006409BA">
              <w:rPr>
                <w:sz w:val="20"/>
              </w:rPr>
              <w:t xml:space="preserve"> de </w:t>
            </w:r>
            <w:proofErr w:type="spellStart"/>
            <w:r w:rsidR="00032A60" w:rsidRPr="006409BA">
              <w:rPr>
                <w:sz w:val="20"/>
              </w:rPr>
              <w:t>interes</w:t>
            </w:r>
            <w:proofErr w:type="spellEnd"/>
            <w:r w:rsidR="008F6982">
              <w:rPr>
                <w:sz w:val="20"/>
              </w:rPr>
              <w:t xml:space="preserve"> </w:t>
            </w:r>
            <w:proofErr w:type="spellStart"/>
            <w:r w:rsidR="008F6982">
              <w:rPr>
                <w:sz w:val="20"/>
              </w:rPr>
              <w:t>comunitar</w:t>
            </w:r>
            <w:proofErr w:type="spellEnd"/>
            <w:r w:rsidRPr="006409BA">
              <w:rPr>
                <w:sz w:val="20"/>
              </w:rPr>
              <w:t xml:space="preserve"> </w:t>
            </w:r>
            <w:proofErr w:type="spellStart"/>
            <w:r w:rsidRPr="006409BA">
              <w:rPr>
                <w:sz w:val="20"/>
              </w:rPr>
              <w:t>sunt</w:t>
            </w:r>
            <w:proofErr w:type="spellEnd"/>
            <w:r w:rsidRPr="006409BA">
              <w:rPr>
                <w:sz w:val="20"/>
              </w:rPr>
              <w:t xml:space="preserve"> </w:t>
            </w:r>
            <w:proofErr w:type="spellStart"/>
            <w:r w:rsidRPr="006409BA">
              <w:rPr>
                <w:sz w:val="20"/>
              </w:rPr>
              <w:t>întocmite</w:t>
            </w:r>
            <w:proofErr w:type="spellEnd"/>
            <w:r w:rsidRPr="006409BA">
              <w:rPr>
                <w:sz w:val="20"/>
              </w:rPr>
              <w:t xml:space="preserve"> la </w:t>
            </w:r>
            <w:proofErr w:type="spellStart"/>
            <w:r w:rsidRPr="006409BA">
              <w:rPr>
                <w:sz w:val="20"/>
              </w:rPr>
              <w:t>nivel</w:t>
            </w:r>
            <w:proofErr w:type="spellEnd"/>
            <w:r w:rsidRPr="006409BA">
              <w:rPr>
                <w:sz w:val="20"/>
              </w:rPr>
              <w:t xml:space="preserve"> national?</w:t>
            </w:r>
          </w:p>
          <w:p w14:paraId="54E362EC" w14:textId="77777777" w:rsidR="00CF7CAF" w:rsidRPr="006409BA" w:rsidRDefault="00CF7CAF" w:rsidP="00CF7CAF">
            <w:pPr>
              <w:pStyle w:val="ListParagraph"/>
              <w:ind w:left="360"/>
              <w:jc w:val="both"/>
              <w:rPr>
                <w:i/>
                <w:noProof/>
                <w:sz w:val="20"/>
                <w:lang w:val="ro-RO" w:eastAsia="en-US"/>
              </w:rPr>
            </w:pPr>
          </w:p>
          <w:p w14:paraId="3256DDDD" w14:textId="1B0E8736" w:rsidR="00CF7CAF" w:rsidRPr="006409BA" w:rsidRDefault="00CF7CAF" w:rsidP="00C556E5">
            <w:pPr>
              <w:jc w:val="both"/>
              <w:rPr>
                <w:i/>
                <w:sz w:val="20"/>
              </w:rPr>
            </w:pPr>
            <w:r w:rsidRPr="006409BA">
              <w:rPr>
                <w:i/>
                <w:color w:val="FF0000"/>
                <w:sz w:val="20"/>
              </w:rPr>
              <w:t>Conform descrierii din Secţiunea Localizare corelat cu Avizul MM</w:t>
            </w:r>
            <w:r w:rsidR="00C556E5" w:rsidRPr="006409BA">
              <w:rPr>
                <w:i/>
                <w:color w:val="FF0000"/>
                <w:sz w:val="20"/>
              </w:rPr>
              <w:t xml:space="preserve"> (Anexa C3.5)</w:t>
            </w:r>
            <w:r w:rsidRPr="006409BA">
              <w:rPr>
                <w:i/>
                <w:color w:val="FF0000"/>
                <w:sz w:val="20"/>
              </w:rPr>
              <w:t>, care va certifica necesitatea şi oportunitatea realizării planului de acţiune pentru respectiva specie de interes comunitar</w:t>
            </w:r>
          </w:p>
        </w:tc>
        <w:tc>
          <w:tcPr>
            <w:tcW w:w="850" w:type="dxa"/>
          </w:tcPr>
          <w:p w14:paraId="498A30DD" w14:textId="77777777" w:rsidR="00CF7CAF" w:rsidRPr="006409BA" w:rsidRDefault="00CF7CAF" w:rsidP="00F16F05">
            <w:pPr>
              <w:jc w:val="center"/>
              <w:rPr>
                <w:sz w:val="20"/>
                <w:szCs w:val="20"/>
              </w:rPr>
            </w:pPr>
          </w:p>
        </w:tc>
        <w:tc>
          <w:tcPr>
            <w:tcW w:w="850" w:type="dxa"/>
          </w:tcPr>
          <w:p w14:paraId="5581765C" w14:textId="77777777" w:rsidR="00CF7CAF" w:rsidRPr="006409BA" w:rsidRDefault="00CF7CAF" w:rsidP="00F16F05">
            <w:pPr>
              <w:jc w:val="center"/>
              <w:rPr>
                <w:sz w:val="20"/>
                <w:szCs w:val="20"/>
              </w:rPr>
            </w:pPr>
          </w:p>
        </w:tc>
      </w:tr>
      <w:tr w:rsidR="000C0C3D" w:rsidRPr="006409BA" w14:paraId="0C5ACE24" w14:textId="77777777" w:rsidTr="00F16F05">
        <w:trPr>
          <w:jc w:val="center"/>
        </w:trPr>
        <w:tc>
          <w:tcPr>
            <w:tcW w:w="8173" w:type="dxa"/>
            <w:gridSpan w:val="3"/>
          </w:tcPr>
          <w:p w14:paraId="2A71853A" w14:textId="77777777" w:rsidR="000C0C3D" w:rsidRPr="002E7843" w:rsidRDefault="000C0C3D" w:rsidP="00EC3805">
            <w:pPr>
              <w:pStyle w:val="ListParagraph"/>
              <w:numPr>
                <w:ilvl w:val="0"/>
                <w:numId w:val="8"/>
              </w:numPr>
              <w:jc w:val="both"/>
              <w:rPr>
                <w:noProof/>
                <w:sz w:val="20"/>
                <w:lang w:val="ro-RO" w:eastAsia="en-US"/>
              </w:rPr>
            </w:pPr>
            <w:r w:rsidRPr="002E7843">
              <w:rPr>
                <w:noProof/>
                <w:sz w:val="20"/>
                <w:lang w:val="ro-RO" w:eastAsia="en-US"/>
              </w:rPr>
              <w:t>Pentru ac</w:t>
            </w:r>
            <w:r w:rsidR="007B3468" w:rsidRPr="002E7843">
              <w:rPr>
                <w:noProof/>
                <w:sz w:val="20"/>
                <w:lang w:val="ro-RO" w:eastAsia="en-US"/>
              </w:rPr>
              <w:t>ţ</w:t>
            </w:r>
            <w:r w:rsidRPr="002E7843">
              <w:rPr>
                <w:noProof/>
                <w:sz w:val="20"/>
                <w:lang w:val="ro-RO" w:eastAsia="en-US"/>
              </w:rPr>
              <w:t xml:space="preserve">iuni de tip A, durata proiectului este de maxim </w:t>
            </w:r>
            <w:r w:rsidR="009E323F" w:rsidRPr="002E7843">
              <w:rPr>
                <w:noProof/>
                <w:sz w:val="20"/>
                <w:lang w:val="ro-RO" w:eastAsia="en-US"/>
              </w:rPr>
              <w:t xml:space="preserve">36 de </w:t>
            </w:r>
            <w:r w:rsidRPr="002E7843">
              <w:rPr>
                <w:noProof/>
                <w:sz w:val="20"/>
                <w:lang w:val="ro-RO" w:eastAsia="en-US"/>
              </w:rPr>
              <w:t xml:space="preserve"> luni. </w:t>
            </w:r>
          </w:p>
          <w:p w14:paraId="6010CAC0" w14:textId="0EB5D1FD" w:rsidR="000C0C3D" w:rsidRPr="002E7843" w:rsidRDefault="000C0C3D" w:rsidP="00AD5718">
            <w:pPr>
              <w:pStyle w:val="ListParagraph"/>
              <w:ind w:left="360"/>
              <w:jc w:val="both"/>
              <w:rPr>
                <w:noProof/>
                <w:sz w:val="20"/>
                <w:lang w:val="ro-RO" w:eastAsia="en-US"/>
              </w:rPr>
            </w:pPr>
            <w:r w:rsidRPr="002E7843">
              <w:rPr>
                <w:noProof/>
                <w:sz w:val="20"/>
                <w:lang w:val="ro-RO" w:eastAsia="en-US"/>
              </w:rPr>
              <w:t>Pentru ac</w:t>
            </w:r>
            <w:r w:rsidR="007B3468" w:rsidRPr="002E7843">
              <w:rPr>
                <w:noProof/>
                <w:sz w:val="20"/>
                <w:lang w:val="ro-RO" w:eastAsia="en-US"/>
              </w:rPr>
              <w:t>ţ</w:t>
            </w:r>
            <w:r w:rsidRPr="002E7843">
              <w:rPr>
                <w:noProof/>
                <w:sz w:val="20"/>
                <w:lang w:val="ro-RO" w:eastAsia="en-US"/>
              </w:rPr>
              <w:t xml:space="preserve">iuni de tip B, pentru proiecte al căror specific </w:t>
            </w:r>
            <w:r w:rsidR="007B3468" w:rsidRPr="002E7843">
              <w:rPr>
                <w:noProof/>
                <w:sz w:val="20"/>
                <w:lang w:val="ro-RO" w:eastAsia="en-US"/>
              </w:rPr>
              <w:t>ş</w:t>
            </w:r>
            <w:r w:rsidRPr="002E7843">
              <w:rPr>
                <w:noProof/>
                <w:sz w:val="20"/>
                <w:lang w:val="ro-RO" w:eastAsia="en-US"/>
              </w:rPr>
              <w:t xml:space="preserve">i a căror complexitate necesită o durată mai mare de implementare, proiectele pot avea o durată de maxim </w:t>
            </w:r>
            <w:r w:rsidR="005957DE" w:rsidRPr="00B878A5">
              <w:rPr>
                <w:noProof/>
                <w:sz w:val="20"/>
                <w:lang w:val="ro-RO" w:eastAsia="en-US"/>
              </w:rPr>
              <w:t xml:space="preserve">60 </w:t>
            </w:r>
            <w:r w:rsidRPr="00B878A5">
              <w:rPr>
                <w:noProof/>
                <w:sz w:val="20"/>
                <w:lang w:val="ro-RO" w:eastAsia="en-US"/>
              </w:rPr>
              <w:t xml:space="preserve">de luni, cu </w:t>
            </w:r>
            <w:r w:rsidRPr="002E7843">
              <w:rPr>
                <w:noProof/>
                <w:sz w:val="20"/>
                <w:lang w:val="ro-RO" w:eastAsia="en-US"/>
              </w:rPr>
              <w:t>condi</w:t>
            </w:r>
            <w:r w:rsidR="007B3468" w:rsidRPr="002E7843">
              <w:rPr>
                <w:noProof/>
                <w:sz w:val="20"/>
                <w:lang w:val="ro-RO" w:eastAsia="en-US"/>
              </w:rPr>
              <w:t>ţ</w:t>
            </w:r>
            <w:r w:rsidRPr="002E7843">
              <w:rPr>
                <w:noProof/>
                <w:sz w:val="20"/>
                <w:lang w:val="ro-RO" w:eastAsia="en-US"/>
              </w:rPr>
              <w:t>ia ca termenul de finalizare a proiectelor respective să nu depă</w:t>
            </w:r>
            <w:r w:rsidR="007B3468" w:rsidRPr="002E7843">
              <w:rPr>
                <w:noProof/>
                <w:sz w:val="20"/>
                <w:lang w:val="ro-RO" w:eastAsia="en-US"/>
              </w:rPr>
              <w:t>ş</w:t>
            </w:r>
            <w:r w:rsidRPr="002E7843">
              <w:rPr>
                <w:noProof/>
                <w:sz w:val="20"/>
                <w:lang w:val="ro-RO" w:eastAsia="en-US"/>
              </w:rPr>
              <w:t>ească data limită de eligibilitate a cheltuielilor (31.12.2023).</w:t>
            </w:r>
          </w:p>
          <w:p w14:paraId="7F3F08EE" w14:textId="77777777" w:rsidR="000C0C3D" w:rsidRPr="006409BA" w:rsidRDefault="000C0C3D" w:rsidP="00F16F05">
            <w:pPr>
              <w:jc w:val="both"/>
              <w:rPr>
                <w:sz w:val="20"/>
                <w:szCs w:val="20"/>
              </w:rPr>
            </w:pPr>
          </w:p>
          <w:p w14:paraId="304682DB" w14:textId="7E62C173" w:rsidR="000C0C3D" w:rsidRPr="006409BA" w:rsidRDefault="000C0C3D" w:rsidP="00E118E9">
            <w:pPr>
              <w:jc w:val="both"/>
              <w:rPr>
                <w:i/>
                <w:iCs/>
                <w:color w:val="5B9BD5"/>
                <w:sz w:val="20"/>
                <w:szCs w:val="20"/>
              </w:rPr>
            </w:pPr>
            <w:r w:rsidRPr="006409BA">
              <w:rPr>
                <w:i/>
                <w:iCs/>
                <w:color w:val="FF0000"/>
                <w:sz w:val="20"/>
                <w:szCs w:val="20"/>
              </w:rPr>
              <w:t xml:space="preserve"> </w:t>
            </w:r>
            <w:r w:rsidRPr="00B878A5">
              <w:rPr>
                <w:i/>
                <w:iCs/>
                <w:color w:val="FF0000"/>
                <w:sz w:val="20"/>
                <w:szCs w:val="20"/>
              </w:rPr>
              <w:t>Conform sec</w:t>
            </w:r>
            <w:r w:rsidR="007B3468" w:rsidRPr="00B878A5">
              <w:rPr>
                <w:i/>
                <w:iCs/>
                <w:color w:val="FF0000"/>
                <w:sz w:val="20"/>
                <w:szCs w:val="20"/>
              </w:rPr>
              <w:t>ţ</w:t>
            </w:r>
            <w:r w:rsidRPr="00B878A5">
              <w:rPr>
                <w:i/>
                <w:iCs/>
                <w:color w:val="FF0000"/>
                <w:sz w:val="20"/>
                <w:szCs w:val="20"/>
              </w:rPr>
              <w:t>iunii Activităţi Previzionate din cererea de finan</w:t>
            </w:r>
            <w:r w:rsidR="007B3468" w:rsidRPr="00B878A5">
              <w:rPr>
                <w:i/>
                <w:iCs/>
                <w:color w:val="FF0000"/>
                <w:sz w:val="20"/>
                <w:szCs w:val="20"/>
              </w:rPr>
              <w:t>ţ</w:t>
            </w:r>
            <w:r w:rsidRPr="00B878A5">
              <w:rPr>
                <w:i/>
                <w:iCs/>
                <w:color w:val="FF0000"/>
                <w:sz w:val="20"/>
                <w:szCs w:val="20"/>
              </w:rPr>
              <w:t xml:space="preserve">are </w:t>
            </w:r>
            <w:r w:rsidR="00C333CA" w:rsidRPr="00B878A5">
              <w:rPr>
                <w:i/>
                <w:iCs/>
                <w:color w:val="FF0000"/>
                <w:sz w:val="20"/>
                <w:szCs w:val="20"/>
              </w:rPr>
              <w:t>corelat cu Anexa C.14 Graficul de implementare al proiectului</w:t>
            </w:r>
          </w:p>
        </w:tc>
        <w:tc>
          <w:tcPr>
            <w:tcW w:w="850" w:type="dxa"/>
          </w:tcPr>
          <w:p w14:paraId="1C16D0B8" w14:textId="77777777" w:rsidR="000C0C3D" w:rsidRPr="006409BA" w:rsidRDefault="000C0C3D" w:rsidP="00F16F05">
            <w:pPr>
              <w:jc w:val="center"/>
              <w:rPr>
                <w:sz w:val="20"/>
                <w:szCs w:val="20"/>
              </w:rPr>
            </w:pPr>
          </w:p>
        </w:tc>
        <w:tc>
          <w:tcPr>
            <w:tcW w:w="850" w:type="dxa"/>
          </w:tcPr>
          <w:p w14:paraId="3251EF6C" w14:textId="77777777" w:rsidR="000C0C3D" w:rsidRPr="006409BA" w:rsidRDefault="000C0C3D" w:rsidP="00F16F05">
            <w:pPr>
              <w:jc w:val="center"/>
              <w:rPr>
                <w:sz w:val="20"/>
                <w:szCs w:val="20"/>
              </w:rPr>
            </w:pPr>
          </w:p>
        </w:tc>
      </w:tr>
      <w:tr w:rsidR="000C0C3D" w:rsidRPr="006409BA" w14:paraId="4050393E" w14:textId="77777777" w:rsidTr="00F16F05">
        <w:trPr>
          <w:jc w:val="center"/>
        </w:trPr>
        <w:tc>
          <w:tcPr>
            <w:tcW w:w="8173" w:type="dxa"/>
            <w:gridSpan w:val="3"/>
          </w:tcPr>
          <w:p w14:paraId="12A2EEA2" w14:textId="77777777" w:rsidR="000C0C3D" w:rsidRPr="002E7843" w:rsidRDefault="000C0C3D" w:rsidP="00EC3805">
            <w:pPr>
              <w:pStyle w:val="ListParagraph"/>
              <w:numPr>
                <w:ilvl w:val="0"/>
                <w:numId w:val="8"/>
              </w:numPr>
              <w:jc w:val="both"/>
              <w:rPr>
                <w:noProof/>
                <w:sz w:val="20"/>
                <w:lang w:val="ro-RO" w:eastAsia="en-US"/>
              </w:rPr>
            </w:pPr>
            <w:r w:rsidRPr="002E7843">
              <w:rPr>
                <w:noProof/>
                <w:sz w:val="20"/>
                <w:lang w:val="ro-RO" w:eastAsia="en-US"/>
              </w:rPr>
              <w:t>Pentru cazurile în care perioada conven</w:t>
            </w:r>
            <w:r w:rsidR="007B3468" w:rsidRPr="002E7843">
              <w:rPr>
                <w:noProof/>
                <w:sz w:val="20"/>
                <w:lang w:val="ro-RO" w:eastAsia="en-US"/>
              </w:rPr>
              <w:t>ţ</w:t>
            </w:r>
            <w:r w:rsidRPr="002E7843">
              <w:rPr>
                <w:noProof/>
                <w:sz w:val="20"/>
                <w:lang w:val="ro-RO" w:eastAsia="en-US"/>
              </w:rPr>
              <w:t>iei de custodie/contractului de administrare expiră înainte de finalizarea proiectului, custodele trebuie să vină în parteneriat cu APM-ul local, astfel încât în cazul neacordării acesteia, APM-ul să poată prelua rezultatele proiectului. Implementarea proiectului se va desfă</w:t>
            </w:r>
            <w:r w:rsidR="007B3468" w:rsidRPr="002E7843">
              <w:rPr>
                <w:noProof/>
                <w:sz w:val="20"/>
                <w:lang w:val="ro-RO" w:eastAsia="en-US"/>
              </w:rPr>
              <w:t>ş</w:t>
            </w:r>
            <w:r w:rsidRPr="002E7843">
              <w:rPr>
                <w:noProof/>
                <w:sz w:val="20"/>
                <w:lang w:val="ro-RO" w:eastAsia="en-US"/>
              </w:rPr>
              <w:t>ura în continuare în condi</w:t>
            </w:r>
            <w:r w:rsidR="007B3468" w:rsidRPr="002E7843">
              <w:rPr>
                <w:noProof/>
                <w:sz w:val="20"/>
                <w:lang w:val="ro-RO" w:eastAsia="en-US"/>
              </w:rPr>
              <w:t>ţ</w:t>
            </w:r>
            <w:r w:rsidRPr="002E7843">
              <w:rPr>
                <w:noProof/>
                <w:sz w:val="20"/>
                <w:lang w:val="ro-RO" w:eastAsia="en-US"/>
              </w:rPr>
              <w:t>iile contractului de finan</w:t>
            </w:r>
            <w:r w:rsidR="007B3468" w:rsidRPr="002E7843">
              <w:rPr>
                <w:noProof/>
                <w:sz w:val="20"/>
                <w:lang w:val="ro-RO" w:eastAsia="en-US"/>
              </w:rPr>
              <w:t>ţ</w:t>
            </w:r>
            <w:r w:rsidRPr="002E7843">
              <w:rPr>
                <w:noProof/>
                <w:sz w:val="20"/>
                <w:lang w:val="ro-RO" w:eastAsia="en-US"/>
              </w:rPr>
              <w:t xml:space="preserve">are. </w:t>
            </w:r>
          </w:p>
          <w:p w14:paraId="0FA96F22" w14:textId="77777777" w:rsidR="000C0C3D" w:rsidRPr="006409BA" w:rsidRDefault="000C0C3D" w:rsidP="00AD5718">
            <w:pPr>
              <w:pStyle w:val="ListParagraph"/>
              <w:ind w:left="360"/>
              <w:jc w:val="both"/>
              <w:rPr>
                <w:i/>
                <w:noProof/>
                <w:sz w:val="20"/>
                <w:lang w:val="ro-RO" w:eastAsia="en-US"/>
              </w:rPr>
            </w:pPr>
          </w:p>
          <w:p w14:paraId="72191A41" w14:textId="77777777" w:rsidR="000C0C3D" w:rsidRPr="006409BA" w:rsidRDefault="000C0C3D" w:rsidP="00AD5718">
            <w:pPr>
              <w:jc w:val="both"/>
              <w:rPr>
                <w:i/>
                <w:sz w:val="20"/>
                <w:szCs w:val="20"/>
              </w:rPr>
            </w:pPr>
            <w:r w:rsidRPr="006409BA">
              <w:rPr>
                <w:i/>
                <w:iCs/>
                <w:color w:val="FF0000"/>
                <w:sz w:val="20"/>
                <w:szCs w:val="20"/>
              </w:rPr>
              <w:t>A se vedea sec</w:t>
            </w:r>
            <w:r w:rsidR="007B3468" w:rsidRPr="006409BA">
              <w:rPr>
                <w:i/>
                <w:iCs/>
                <w:color w:val="FF0000"/>
                <w:sz w:val="20"/>
                <w:szCs w:val="20"/>
              </w:rPr>
              <w:t>ţ</w:t>
            </w:r>
            <w:r w:rsidRPr="006409BA">
              <w:rPr>
                <w:i/>
                <w:iCs/>
                <w:color w:val="FF0000"/>
                <w:sz w:val="20"/>
                <w:szCs w:val="20"/>
              </w:rPr>
              <w:t>iunea Sustenabilitate din Cererea de finan</w:t>
            </w:r>
            <w:r w:rsidR="007B3468" w:rsidRPr="006409BA">
              <w:rPr>
                <w:i/>
                <w:iCs/>
                <w:color w:val="FF0000"/>
                <w:sz w:val="20"/>
                <w:szCs w:val="20"/>
              </w:rPr>
              <w:t>ţ</w:t>
            </w:r>
            <w:r w:rsidRPr="006409BA">
              <w:rPr>
                <w:i/>
                <w:iCs/>
                <w:color w:val="FF0000"/>
                <w:sz w:val="20"/>
                <w:szCs w:val="20"/>
              </w:rPr>
              <w:t xml:space="preserve">are, corelat cu Anexa C 1.6 Acord de </w:t>
            </w:r>
            <w:r w:rsidRPr="006409BA">
              <w:rPr>
                <w:i/>
                <w:iCs/>
                <w:color w:val="FF0000"/>
                <w:sz w:val="20"/>
                <w:szCs w:val="20"/>
              </w:rPr>
              <w:lastRenderedPageBreak/>
              <w:t>parteneriat</w:t>
            </w:r>
          </w:p>
        </w:tc>
        <w:tc>
          <w:tcPr>
            <w:tcW w:w="850" w:type="dxa"/>
          </w:tcPr>
          <w:p w14:paraId="48112494" w14:textId="77777777" w:rsidR="000C0C3D" w:rsidRPr="006409BA" w:rsidRDefault="000C0C3D" w:rsidP="00F16F05">
            <w:pPr>
              <w:jc w:val="center"/>
              <w:rPr>
                <w:sz w:val="20"/>
                <w:szCs w:val="20"/>
              </w:rPr>
            </w:pPr>
          </w:p>
        </w:tc>
        <w:tc>
          <w:tcPr>
            <w:tcW w:w="850" w:type="dxa"/>
          </w:tcPr>
          <w:p w14:paraId="54B50A12" w14:textId="77777777" w:rsidR="000C0C3D" w:rsidRPr="006409BA" w:rsidRDefault="000C0C3D" w:rsidP="00F16F05">
            <w:pPr>
              <w:jc w:val="center"/>
              <w:rPr>
                <w:sz w:val="20"/>
                <w:szCs w:val="20"/>
              </w:rPr>
            </w:pPr>
          </w:p>
        </w:tc>
      </w:tr>
      <w:tr w:rsidR="000C0C3D" w:rsidRPr="006409BA" w14:paraId="22C2A002" w14:textId="77777777" w:rsidTr="00F16F05">
        <w:trPr>
          <w:trHeight w:val="351"/>
          <w:jc w:val="center"/>
        </w:trPr>
        <w:tc>
          <w:tcPr>
            <w:tcW w:w="8173" w:type="dxa"/>
            <w:gridSpan w:val="3"/>
          </w:tcPr>
          <w:p w14:paraId="60B0DE28" w14:textId="77777777" w:rsidR="000C0C3D" w:rsidRPr="00D23532" w:rsidRDefault="000C0C3D" w:rsidP="00EC3805">
            <w:pPr>
              <w:pStyle w:val="ListParagraph"/>
              <w:numPr>
                <w:ilvl w:val="0"/>
                <w:numId w:val="8"/>
              </w:numPr>
              <w:jc w:val="both"/>
              <w:rPr>
                <w:noProof/>
                <w:sz w:val="20"/>
                <w:lang w:val="ro-RO" w:eastAsia="en-US"/>
              </w:rPr>
            </w:pPr>
            <w:r w:rsidRPr="00D23532">
              <w:rPr>
                <w:noProof/>
                <w:sz w:val="20"/>
                <w:lang w:val="ro-RO" w:eastAsia="en-US"/>
              </w:rPr>
              <w:lastRenderedPageBreak/>
              <w:t>Proiectul este localizat în regiunile mai pu</w:t>
            </w:r>
            <w:r w:rsidR="007B3468" w:rsidRPr="00D23532">
              <w:rPr>
                <w:noProof/>
                <w:sz w:val="20"/>
                <w:lang w:val="ro-RO" w:eastAsia="en-US"/>
              </w:rPr>
              <w:t>ţ</w:t>
            </w:r>
            <w:r w:rsidRPr="00D23532">
              <w:rPr>
                <w:noProof/>
                <w:sz w:val="20"/>
                <w:lang w:val="ro-RO" w:eastAsia="en-US"/>
              </w:rPr>
              <w:t>in dezvoltate (Vest, Nord-Vest, Nord-Est, Sud-Est, Sud-Muntenia, Sud-Vest, Centru).</w:t>
            </w:r>
            <w:r w:rsidRPr="00D23532">
              <w:rPr>
                <w:sz w:val="20"/>
                <w:lang w:val="ro-RO" w:eastAsia="en-US"/>
              </w:rPr>
              <w:t xml:space="preserve"> </w:t>
            </w:r>
            <w:r w:rsidRPr="00D23532">
              <w:rPr>
                <w:noProof/>
                <w:sz w:val="20"/>
                <w:lang w:val="ro-RO" w:eastAsia="en-US"/>
              </w:rPr>
              <w:t>Pentru ac</w:t>
            </w:r>
            <w:r w:rsidR="007B3468" w:rsidRPr="00D23532">
              <w:rPr>
                <w:noProof/>
                <w:sz w:val="20"/>
                <w:lang w:val="ro-RO" w:eastAsia="en-US"/>
              </w:rPr>
              <w:t>ţ</w:t>
            </w:r>
            <w:r w:rsidRPr="00D23532">
              <w:rPr>
                <w:noProof/>
                <w:sz w:val="20"/>
                <w:lang w:val="ro-RO" w:eastAsia="en-US"/>
              </w:rPr>
              <w:t>iunile finan</w:t>
            </w:r>
            <w:r w:rsidR="007B3468" w:rsidRPr="00D23532">
              <w:rPr>
                <w:noProof/>
                <w:sz w:val="20"/>
                <w:lang w:val="ro-RO" w:eastAsia="en-US"/>
              </w:rPr>
              <w:t>ţ</w:t>
            </w:r>
            <w:r w:rsidRPr="00D23532">
              <w:rPr>
                <w:noProof/>
                <w:sz w:val="20"/>
                <w:lang w:val="ro-RO" w:eastAsia="en-US"/>
              </w:rPr>
              <w:t>abile în cadrul alocării aferente ITI Delta Dunării, proiectele trebuie să fie localizate în aria ITI.</w:t>
            </w:r>
          </w:p>
          <w:p w14:paraId="7C478E2D" w14:textId="77777777" w:rsidR="000C0C3D" w:rsidRPr="006409BA" w:rsidRDefault="000C0C3D" w:rsidP="00F16F05">
            <w:pPr>
              <w:jc w:val="both"/>
              <w:rPr>
                <w:sz w:val="20"/>
                <w:szCs w:val="20"/>
              </w:rPr>
            </w:pPr>
          </w:p>
          <w:p w14:paraId="602658E5" w14:textId="77777777" w:rsidR="000C0C3D" w:rsidRPr="006409BA" w:rsidRDefault="000C0C3D" w:rsidP="004D1E93">
            <w:pPr>
              <w:jc w:val="both"/>
              <w:rPr>
                <w:sz w:val="20"/>
                <w:szCs w:val="20"/>
              </w:rPr>
            </w:pPr>
            <w:r w:rsidRPr="006409BA">
              <w:rPr>
                <w:i/>
                <w:iCs/>
                <w:color w:val="FF0000"/>
                <w:sz w:val="20"/>
                <w:szCs w:val="20"/>
              </w:rPr>
              <w:t>Conform sec</w:t>
            </w:r>
            <w:r w:rsidR="007B3468" w:rsidRPr="006409BA">
              <w:rPr>
                <w:i/>
                <w:iCs/>
                <w:color w:val="FF0000"/>
                <w:sz w:val="20"/>
                <w:szCs w:val="20"/>
              </w:rPr>
              <w:t>ţ</w:t>
            </w:r>
            <w:r w:rsidR="004D1E93" w:rsidRPr="006409BA">
              <w:rPr>
                <w:i/>
                <w:iCs/>
                <w:color w:val="FF0000"/>
                <w:sz w:val="20"/>
                <w:szCs w:val="20"/>
              </w:rPr>
              <w:t xml:space="preserve">iunii Localizare proiect </w:t>
            </w:r>
            <w:r w:rsidRPr="006409BA">
              <w:rPr>
                <w:i/>
                <w:iCs/>
                <w:color w:val="FF0000"/>
                <w:sz w:val="20"/>
                <w:szCs w:val="20"/>
              </w:rPr>
              <w:t xml:space="preserve">din </w:t>
            </w:r>
            <w:r w:rsidR="004D1E93"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tc>
        <w:tc>
          <w:tcPr>
            <w:tcW w:w="850" w:type="dxa"/>
          </w:tcPr>
          <w:p w14:paraId="3A2D2F78" w14:textId="77777777" w:rsidR="000C0C3D" w:rsidRPr="006409BA" w:rsidRDefault="000C0C3D" w:rsidP="00F16F05">
            <w:pPr>
              <w:jc w:val="center"/>
              <w:rPr>
                <w:sz w:val="20"/>
                <w:szCs w:val="20"/>
              </w:rPr>
            </w:pPr>
          </w:p>
        </w:tc>
        <w:tc>
          <w:tcPr>
            <w:tcW w:w="850" w:type="dxa"/>
          </w:tcPr>
          <w:p w14:paraId="7282E61B" w14:textId="77777777" w:rsidR="000C0C3D" w:rsidRPr="006409BA" w:rsidRDefault="000C0C3D" w:rsidP="00F16F05">
            <w:pPr>
              <w:jc w:val="center"/>
              <w:rPr>
                <w:sz w:val="20"/>
                <w:szCs w:val="20"/>
              </w:rPr>
            </w:pPr>
          </w:p>
        </w:tc>
      </w:tr>
      <w:tr w:rsidR="000C0C3D" w:rsidRPr="006409BA" w14:paraId="0A562415" w14:textId="77777777" w:rsidTr="00F16F05">
        <w:trPr>
          <w:trHeight w:val="351"/>
          <w:jc w:val="center"/>
        </w:trPr>
        <w:tc>
          <w:tcPr>
            <w:tcW w:w="8173" w:type="dxa"/>
            <w:gridSpan w:val="3"/>
          </w:tcPr>
          <w:p w14:paraId="1F812C7E" w14:textId="74073D5C" w:rsidR="000C0C3D" w:rsidRPr="00D23532" w:rsidRDefault="000C0C3D" w:rsidP="00EC3805">
            <w:pPr>
              <w:pStyle w:val="ListParagraph"/>
              <w:numPr>
                <w:ilvl w:val="0"/>
                <w:numId w:val="8"/>
              </w:numPr>
              <w:jc w:val="both"/>
              <w:rPr>
                <w:noProof/>
                <w:sz w:val="20"/>
                <w:lang w:val="ro-RO" w:eastAsia="en-US"/>
              </w:rPr>
            </w:pPr>
            <w:r w:rsidRPr="00D23532">
              <w:rPr>
                <w:noProof/>
                <w:sz w:val="20"/>
                <w:lang w:val="ro-RO" w:eastAsia="en-US"/>
              </w:rPr>
              <w:t>Scopul şi obiectivele proiectului trebuie să fie în concordan</w:t>
            </w:r>
            <w:r w:rsidR="007B3468" w:rsidRPr="00D23532">
              <w:rPr>
                <w:noProof/>
                <w:sz w:val="20"/>
                <w:lang w:val="ro-RO" w:eastAsia="en-US"/>
              </w:rPr>
              <w:t>ţ</w:t>
            </w:r>
            <w:r w:rsidRPr="00D23532">
              <w:rPr>
                <w:noProof/>
                <w:sz w:val="20"/>
                <w:lang w:val="ro-RO" w:eastAsia="en-US"/>
              </w:rPr>
              <w:t>ă cu ac</w:t>
            </w:r>
            <w:r w:rsidR="007B3468" w:rsidRPr="00D23532">
              <w:rPr>
                <w:noProof/>
                <w:sz w:val="20"/>
                <w:lang w:val="ro-RO" w:eastAsia="en-US"/>
              </w:rPr>
              <w:t>ţ</w:t>
            </w:r>
            <w:r w:rsidRPr="00D23532">
              <w:rPr>
                <w:noProof/>
                <w:sz w:val="20"/>
                <w:lang w:val="ro-RO" w:eastAsia="en-US"/>
              </w:rPr>
              <w:t>iunile obiectivului specific</w:t>
            </w:r>
            <w:r w:rsidR="00CC697B" w:rsidRPr="00D23532">
              <w:rPr>
                <w:noProof/>
                <w:sz w:val="20"/>
                <w:lang w:val="ro-RO" w:eastAsia="en-US"/>
              </w:rPr>
              <w:t xml:space="preserve"> 4.1 </w:t>
            </w:r>
            <w:r w:rsidRPr="00D23532">
              <w:rPr>
                <w:noProof/>
                <w:sz w:val="20"/>
                <w:lang w:val="ro-RO" w:eastAsia="en-US"/>
              </w:rPr>
              <w:t xml:space="preserve"> </w:t>
            </w:r>
            <w:r w:rsidR="007B3468" w:rsidRPr="00D23532">
              <w:rPr>
                <w:noProof/>
                <w:sz w:val="20"/>
                <w:lang w:val="ro-RO" w:eastAsia="en-US"/>
              </w:rPr>
              <w:t>ş</w:t>
            </w:r>
            <w:r w:rsidRPr="00D23532">
              <w:rPr>
                <w:noProof/>
                <w:sz w:val="20"/>
                <w:lang w:val="ro-RO" w:eastAsia="en-US"/>
              </w:rPr>
              <w:t>i cu activită</w:t>
            </w:r>
            <w:r w:rsidR="007B3468" w:rsidRPr="00D23532">
              <w:rPr>
                <w:noProof/>
                <w:sz w:val="20"/>
                <w:lang w:val="ro-RO" w:eastAsia="en-US"/>
              </w:rPr>
              <w:t>ţ</w:t>
            </w:r>
            <w:r w:rsidRPr="00D23532">
              <w:rPr>
                <w:noProof/>
                <w:sz w:val="20"/>
                <w:lang w:val="ro-RO" w:eastAsia="en-US"/>
              </w:rPr>
              <w:t>ile eligibile prezentate în ghid:</w:t>
            </w:r>
          </w:p>
          <w:p w14:paraId="3994A75B" w14:textId="77777777" w:rsidR="000C0C3D" w:rsidRPr="006409BA" w:rsidRDefault="000C0C3D" w:rsidP="00F16F05">
            <w:pPr>
              <w:pStyle w:val="ListParagraph"/>
              <w:ind w:left="360"/>
              <w:jc w:val="both"/>
              <w:rPr>
                <w:i/>
                <w:noProof/>
                <w:sz w:val="20"/>
                <w:lang w:val="ro-RO" w:eastAsia="en-US"/>
              </w:rPr>
            </w:pPr>
          </w:p>
          <w:p w14:paraId="16E50FC6" w14:textId="77777777" w:rsidR="000C0C3D" w:rsidRPr="006409BA" w:rsidRDefault="000C0C3D" w:rsidP="00EC3805">
            <w:pPr>
              <w:pStyle w:val="ListParagraph"/>
              <w:numPr>
                <w:ilvl w:val="1"/>
                <w:numId w:val="7"/>
              </w:numPr>
              <w:ind w:left="1134" w:hanging="567"/>
              <w:contextualSpacing w:val="0"/>
              <w:jc w:val="both"/>
              <w:rPr>
                <w:i/>
                <w:noProof/>
                <w:sz w:val="20"/>
                <w:lang w:val="ro-RO" w:eastAsia="en-US"/>
              </w:rPr>
            </w:pPr>
            <w:r w:rsidRPr="006409BA">
              <w:rPr>
                <w:noProof/>
                <w:sz w:val="20"/>
                <w:lang w:val="ro-RO" w:eastAsia="en-US"/>
              </w:rPr>
              <w:t>Pentru ac</w:t>
            </w:r>
            <w:r w:rsidR="007B3468" w:rsidRPr="006409BA">
              <w:rPr>
                <w:noProof/>
                <w:sz w:val="20"/>
                <w:lang w:val="ro-RO" w:eastAsia="en-US"/>
              </w:rPr>
              <w:t>ţ</w:t>
            </w:r>
            <w:r w:rsidRPr="006409BA">
              <w:rPr>
                <w:noProof/>
                <w:sz w:val="20"/>
                <w:lang w:val="ro-RO" w:eastAsia="en-US"/>
              </w:rPr>
              <w:t>iunea A, proiectul trebuie să vizeze cel pu</w:t>
            </w:r>
            <w:r w:rsidR="007B3468" w:rsidRPr="006409BA">
              <w:rPr>
                <w:noProof/>
                <w:sz w:val="20"/>
                <w:lang w:val="ro-RO" w:eastAsia="en-US"/>
              </w:rPr>
              <w:t>ţ</w:t>
            </w:r>
            <w:r w:rsidRPr="006409BA">
              <w:rPr>
                <w:noProof/>
                <w:sz w:val="20"/>
                <w:lang w:val="ro-RO" w:eastAsia="en-US"/>
              </w:rPr>
              <w:t>in un sit Natura 2000</w:t>
            </w:r>
          </w:p>
          <w:p w14:paraId="6C9ADDDE" w14:textId="77777777" w:rsidR="000C0C3D" w:rsidRPr="006409BA" w:rsidRDefault="000C0C3D" w:rsidP="00F16F05">
            <w:pPr>
              <w:tabs>
                <w:tab w:val="left" w:pos="2160"/>
              </w:tabs>
              <w:jc w:val="both"/>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w:t>
            </w:r>
            <w:r w:rsidR="000D721A">
              <w:rPr>
                <w:i/>
                <w:iCs/>
                <w:color w:val="FF0000"/>
                <w:sz w:val="20"/>
                <w:szCs w:val="20"/>
              </w:rPr>
              <w:t xml:space="preserve">Obiective și </w:t>
            </w:r>
            <w:r w:rsidRPr="006409BA">
              <w:rPr>
                <w:i/>
                <w:iCs/>
                <w:color w:val="FF0000"/>
                <w:sz w:val="20"/>
                <w:szCs w:val="20"/>
              </w:rPr>
              <w:t>Localizare</w:t>
            </w:r>
            <w:r w:rsidR="00BC26C4" w:rsidRPr="006409BA">
              <w:rPr>
                <w:i/>
                <w:iCs/>
                <w:color w:val="FF0000"/>
                <w:sz w:val="20"/>
                <w:szCs w:val="20"/>
              </w:rPr>
              <w:t xml:space="preserve"> proiect</w:t>
            </w:r>
            <w:r w:rsidRPr="006409BA">
              <w:rPr>
                <w:i/>
                <w:iCs/>
                <w:color w:val="FF0000"/>
                <w:sz w:val="20"/>
                <w:szCs w:val="20"/>
              </w:rPr>
              <w:t xml:space="preserve"> din </w:t>
            </w:r>
            <w:r w:rsidR="00BC26C4"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p w14:paraId="0C3E7DAB" w14:textId="77777777" w:rsidR="000C0C3D" w:rsidRPr="006409BA" w:rsidRDefault="000C0C3D" w:rsidP="00F16F05">
            <w:pPr>
              <w:pStyle w:val="ListParagraph"/>
              <w:tabs>
                <w:tab w:val="left" w:pos="2160"/>
              </w:tabs>
              <w:ind w:left="1440"/>
              <w:contextualSpacing w:val="0"/>
              <w:jc w:val="both"/>
              <w:rPr>
                <w:b/>
                <w:i/>
                <w:iCs/>
                <w:noProof/>
                <w:color w:val="FF0000"/>
                <w:sz w:val="20"/>
                <w:lang w:val="ro-RO" w:eastAsia="en-US"/>
              </w:rPr>
            </w:pPr>
          </w:p>
          <w:p w14:paraId="5467D1E0" w14:textId="77777777" w:rsidR="000D721A" w:rsidRDefault="000D721A" w:rsidP="000D721A">
            <w:pPr>
              <w:pStyle w:val="ListParagraph"/>
              <w:numPr>
                <w:ilvl w:val="1"/>
                <w:numId w:val="7"/>
              </w:numPr>
              <w:ind w:left="1134" w:hanging="567"/>
              <w:contextualSpacing w:val="0"/>
              <w:jc w:val="both"/>
              <w:rPr>
                <w:sz w:val="20"/>
              </w:rPr>
            </w:pPr>
            <w:proofErr w:type="spellStart"/>
            <w:r w:rsidRPr="000D721A">
              <w:rPr>
                <w:sz w:val="20"/>
              </w:rPr>
              <w:t>Pentru</w:t>
            </w:r>
            <w:proofErr w:type="spellEnd"/>
            <w:r w:rsidRPr="000D721A">
              <w:rPr>
                <w:sz w:val="20"/>
              </w:rPr>
              <w:t xml:space="preserve"> </w:t>
            </w:r>
            <w:proofErr w:type="spellStart"/>
            <w:r w:rsidRPr="000D721A">
              <w:rPr>
                <w:sz w:val="20"/>
              </w:rPr>
              <w:t>acţiunea</w:t>
            </w:r>
            <w:proofErr w:type="spellEnd"/>
            <w:r w:rsidRPr="000D721A">
              <w:rPr>
                <w:sz w:val="20"/>
              </w:rPr>
              <w:t xml:space="preserve"> B, </w:t>
            </w:r>
            <w:proofErr w:type="spellStart"/>
            <w:r w:rsidRPr="000D721A">
              <w:rPr>
                <w:sz w:val="20"/>
              </w:rPr>
              <w:t>proiectul</w:t>
            </w:r>
            <w:proofErr w:type="spellEnd"/>
            <w:r w:rsidRPr="000D721A">
              <w:rPr>
                <w:sz w:val="20"/>
              </w:rPr>
              <w:t xml:space="preserve"> </w:t>
            </w:r>
            <w:proofErr w:type="spellStart"/>
            <w:r w:rsidRPr="000D721A">
              <w:rPr>
                <w:sz w:val="20"/>
              </w:rPr>
              <w:t>trebuie</w:t>
            </w:r>
            <w:proofErr w:type="spellEnd"/>
            <w:r w:rsidRPr="000D721A">
              <w:rPr>
                <w:sz w:val="20"/>
              </w:rPr>
              <w:t xml:space="preserve"> </w:t>
            </w:r>
            <w:proofErr w:type="spellStart"/>
            <w:r w:rsidRPr="000D721A">
              <w:rPr>
                <w:sz w:val="20"/>
              </w:rPr>
              <w:t>să</w:t>
            </w:r>
            <w:proofErr w:type="spellEnd"/>
            <w:r w:rsidRPr="000D721A">
              <w:rPr>
                <w:sz w:val="20"/>
              </w:rPr>
              <w:t xml:space="preserve"> </w:t>
            </w:r>
            <w:proofErr w:type="spellStart"/>
            <w:r w:rsidRPr="000D721A">
              <w:rPr>
                <w:sz w:val="20"/>
              </w:rPr>
              <w:t>vizeze</w:t>
            </w:r>
            <w:proofErr w:type="spellEnd"/>
            <w:r w:rsidRPr="000D721A">
              <w:rPr>
                <w:sz w:val="20"/>
              </w:rPr>
              <w:t xml:space="preserve"> </w:t>
            </w:r>
            <w:proofErr w:type="spellStart"/>
            <w:r w:rsidRPr="000D721A">
              <w:rPr>
                <w:sz w:val="20"/>
              </w:rPr>
              <w:t>unul</w:t>
            </w:r>
            <w:proofErr w:type="spellEnd"/>
            <w:r w:rsidRPr="000D721A">
              <w:rPr>
                <w:sz w:val="20"/>
              </w:rPr>
              <w:t xml:space="preserve"> din </w:t>
            </w:r>
            <w:proofErr w:type="spellStart"/>
            <w:r w:rsidRPr="000D721A">
              <w:rPr>
                <w:sz w:val="20"/>
              </w:rPr>
              <w:t>planurile</w:t>
            </w:r>
            <w:proofErr w:type="spellEnd"/>
            <w:r w:rsidRPr="000D721A">
              <w:rPr>
                <w:sz w:val="20"/>
              </w:rPr>
              <w:t xml:space="preserve"> de management </w:t>
            </w:r>
            <w:proofErr w:type="spellStart"/>
            <w:r w:rsidRPr="000D721A">
              <w:rPr>
                <w:sz w:val="20"/>
              </w:rPr>
              <w:t>aprobate</w:t>
            </w:r>
            <w:proofErr w:type="spellEnd"/>
            <w:r w:rsidRPr="000D721A">
              <w:rPr>
                <w:sz w:val="20"/>
              </w:rPr>
              <w:t xml:space="preserve"> de </w:t>
            </w:r>
            <w:proofErr w:type="spellStart"/>
            <w:r w:rsidRPr="000D721A">
              <w:rPr>
                <w:sz w:val="20"/>
              </w:rPr>
              <w:t>către</w:t>
            </w:r>
            <w:proofErr w:type="spellEnd"/>
            <w:r w:rsidRPr="000D721A">
              <w:rPr>
                <w:sz w:val="20"/>
              </w:rPr>
              <w:t xml:space="preserve"> </w:t>
            </w:r>
            <w:proofErr w:type="spellStart"/>
            <w:r w:rsidRPr="000D721A">
              <w:rPr>
                <w:sz w:val="20"/>
              </w:rPr>
              <w:t>autoritatea</w:t>
            </w:r>
            <w:proofErr w:type="spellEnd"/>
            <w:r w:rsidRPr="000D721A">
              <w:rPr>
                <w:sz w:val="20"/>
              </w:rPr>
              <w:t xml:space="preserve"> de </w:t>
            </w:r>
            <w:proofErr w:type="spellStart"/>
            <w:r w:rsidRPr="000D721A">
              <w:rPr>
                <w:sz w:val="20"/>
              </w:rPr>
              <w:t>mediu</w:t>
            </w:r>
            <w:proofErr w:type="spellEnd"/>
            <w:r w:rsidRPr="000D721A">
              <w:rPr>
                <w:sz w:val="20"/>
              </w:rPr>
              <w:t xml:space="preserve">, </w:t>
            </w:r>
            <w:proofErr w:type="spellStart"/>
            <w:r w:rsidRPr="000D721A">
              <w:rPr>
                <w:sz w:val="20"/>
              </w:rPr>
              <w:t>aşa</w:t>
            </w:r>
            <w:proofErr w:type="spellEnd"/>
            <w:r w:rsidRPr="000D721A">
              <w:rPr>
                <w:sz w:val="20"/>
              </w:rPr>
              <w:t xml:space="preserve"> cum se </w:t>
            </w:r>
            <w:proofErr w:type="spellStart"/>
            <w:r w:rsidRPr="000D721A">
              <w:rPr>
                <w:sz w:val="20"/>
              </w:rPr>
              <w:t>regăsesc</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Anexa</w:t>
            </w:r>
            <w:proofErr w:type="spellEnd"/>
            <w:r w:rsidRPr="000D721A">
              <w:rPr>
                <w:sz w:val="20"/>
              </w:rPr>
              <w:t xml:space="preserve"> 8 la </w:t>
            </w:r>
            <w:proofErr w:type="spellStart"/>
            <w:r w:rsidRPr="000D721A">
              <w:rPr>
                <w:sz w:val="20"/>
              </w:rPr>
              <w:t>prezentul</w:t>
            </w:r>
            <w:proofErr w:type="spellEnd"/>
            <w:r w:rsidRPr="000D721A">
              <w:rPr>
                <w:sz w:val="20"/>
              </w:rPr>
              <w:t xml:space="preserve"> </w:t>
            </w:r>
            <w:proofErr w:type="spellStart"/>
            <w:r w:rsidRPr="000D721A">
              <w:rPr>
                <w:sz w:val="20"/>
              </w:rPr>
              <w:t>Ghid</w:t>
            </w:r>
            <w:proofErr w:type="spellEnd"/>
            <w:r w:rsidRPr="000D721A">
              <w:rPr>
                <w:sz w:val="20"/>
              </w:rPr>
              <w:t xml:space="preserve"> </w:t>
            </w:r>
            <w:proofErr w:type="spellStart"/>
            <w:r w:rsidRPr="000D721A">
              <w:rPr>
                <w:sz w:val="20"/>
              </w:rPr>
              <w:t>şi</w:t>
            </w:r>
            <w:proofErr w:type="spellEnd"/>
            <w:r w:rsidRPr="000D721A">
              <w:rPr>
                <w:sz w:val="20"/>
              </w:rPr>
              <w:t xml:space="preserve"> </w:t>
            </w:r>
            <w:proofErr w:type="spellStart"/>
            <w:r w:rsidRPr="000D721A">
              <w:rPr>
                <w:sz w:val="20"/>
              </w:rPr>
              <w:t>să</w:t>
            </w:r>
            <w:proofErr w:type="spellEnd"/>
            <w:r w:rsidRPr="000D721A">
              <w:rPr>
                <w:sz w:val="20"/>
              </w:rPr>
              <w:t xml:space="preserve"> </w:t>
            </w:r>
            <w:proofErr w:type="spellStart"/>
            <w:r w:rsidRPr="000D721A">
              <w:rPr>
                <w:sz w:val="20"/>
              </w:rPr>
              <w:t>vizeze</w:t>
            </w:r>
            <w:proofErr w:type="spellEnd"/>
            <w:r w:rsidRPr="000D721A">
              <w:rPr>
                <w:sz w:val="20"/>
              </w:rPr>
              <w:t xml:space="preserve"> </w:t>
            </w:r>
            <w:proofErr w:type="spellStart"/>
            <w:r w:rsidRPr="000D721A">
              <w:rPr>
                <w:sz w:val="20"/>
              </w:rPr>
              <w:t>cel</w:t>
            </w:r>
            <w:proofErr w:type="spellEnd"/>
            <w:r w:rsidRPr="000D721A">
              <w:rPr>
                <w:sz w:val="20"/>
              </w:rPr>
              <w:t xml:space="preserve"> </w:t>
            </w:r>
            <w:proofErr w:type="spellStart"/>
            <w:r w:rsidRPr="000D721A">
              <w:rPr>
                <w:sz w:val="20"/>
              </w:rPr>
              <w:t>puţin</w:t>
            </w:r>
            <w:proofErr w:type="spellEnd"/>
            <w:r w:rsidRPr="000D721A">
              <w:rPr>
                <w:sz w:val="20"/>
              </w:rPr>
              <w:t xml:space="preserve"> un sit Natura 2000. </w:t>
            </w:r>
            <w:proofErr w:type="spellStart"/>
            <w:r w:rsidRPr="000D721A">
              <w:rPr>
                <w:sz w:val="20"/>
              </w:rPr>
              <w:t>Proiectul</w:t>
            </w:r>
            <w:proofErr w:type="spellEnd"/>
            <w:r w:rsidRPr="000D721A">
              <w:rPr>
                <w:sz w:val="20"/>
              </w:rPr>
              <w:t xml:space="preserve"> </w:t>
            </w:r>
            <w:proofErr w:type="spellStart"/>
            <w:r w:rsidRPr="000D721A">
              <w:rPr>
                <w:sz w:val="20"/>
              </w:rPr>
              <w:t>propus</w:t>
            </w:r>
            <w:proofErr w:type="spellEnd"/>
            <w:r w:rsidRPr="000D721A">
              <w:rPr>
                <w:sz w:val="20"/>
              </w:rPr>
              <w:t xml:space="preserve"> </w:t>
            </w:r>
            <w:proofErr w:type="spellStart"/>
            <w:proofErr w:type="gramStart"/>
            <w:r w:rsidRPr="000D721A">
              <w:rPr>
                <w:sz w:val="20"/>
              </w:rPr>
              <w:t>va</w:t>
            </w:r>
            <w:proofErr w:type="spellEnd"/>
            <w:proofErr w:type="gramEnd"/>
            <w:r w:rsidRPr="000D721A">
              <w:rPr>
                <w:sz w:val="20"/>
              </w:rPr>
              <w:t xml:space="preserve"> </w:t>
            </w:r>
            <w:proofErr w:type="spellStart"/>
            <w:r w:rsidRPr="000D721A">
              <w:rPr>
                <w:sz w:val="20"/>
              </w:rPr>
              <w:t>acoperi</w:t>
            </w:r>
            <w:proofErr w:type="spellEnd"/>
            <w:r w:rsidRPr="000D721A">
              <w:rPr>
                <w:sz w:val="20"/>
              </w:rPr>
              <w:t xml:space="preserve"> </w:t>
            </w:r>
            <w:proofErr w:type="spellStart"/>
            <w:r w:rsidRPr="000D721A">
              <w:rPr>
                <w:sz w:val="20"/>
              </w:rPr>
              <w:t>măsuri</w:t>
            </w:r>
            <w:proofErr w:type="spellEnd"/>
            <w:r w:rsidRPr="000D721A">
              <w:rPr>
                <w:sz w:val="20"/>
              </w:rPr>
              <w:t xml:space="preserve"> </w:t>
            </w:r>
            <w:proofErr w:type="spellStart"/>
            <w:r w:rsidRPr="000D721A">
              <w:rPr>
                <w:sz w:val="20"/>
              </w:rPr>
              <w:t>cuprinse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planul</w:t>
            </w:r>
            <w:proofErr w:type="spellEnd"/>
            <w:r w:rsidRPr="000D721A">
              <w:rPr>
                <w:sz w:val="20"/>
              </w:rPr>
              <w:t xml:space="preserve"> de management, </w:t>
            </w:r>
            <w:proofErr w:type="spellStart"/>
            <w:r w:rsidRPr="000D721A">
              <w:rPr>
                <w:sz w:val="20"/>
              </w:rPr>
              <w:t>aşa</w:t>
            </w:r>
            <w:proofErr w:type="spellEnd"/>
            <w:r w:rsidRPr="000D721A">
              <w:rPr>
                <w:sz w:val="20"/>
              </w:rPr>
              <w:t xml:space="preserve"> cum au </w:t>
            </w:r>
            <w:proofErr w:type="spellStart"/>
            <w:r w:rsidRPr="000D721A">
              <w:rPr>
                <w:sz w:val="20"/>
              </w:rPr>
              <w:t>fost</w:t>
            </w:r>
            <w:proofErr w:type="spellEnd"/>
            <w:r w:rsidRPr="000D721A">
              <w:rPr>
                <w:sz w:val="20"/>
              </w:rPr>
              <w:t xml:space="preserve"> </w:t>
            </w:r>
            <w:proofErr w:type="spellStart"/>
            <w:r w:rsidRPr="000D721A">
              <w:rPr>
                <w:sz w:val="20"/>
              </w:rPr>
              <w:t>prioritizate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cadrul</w:t>
            </w:r>
            <w:proofErr w:type="spellEnd"/>
            <w:r w:rsidRPr="000D721A">
              <w:rPr>
                <w:sz w:val="20"/>
              </w:rPr>
              <w:t xml:space="preserve"> </w:t>
            </w:r>
            <w:proofErr w:type="spellStart"/>
            <w:r w:rsidRPr="000D721A">
              <w:rPr>
                <w:sz w:val="20"/>
              </w:rPr>
              <w:t>acestuia</w:t>
            </w:r>
            <w:proofErr w:type="spellEnd"/>
            <w:r w:rsidRPr="000D721A">
              <w:rPr>
                <w:sz w:val="20"/>
              </w:rPr>
              <w:t xml:space="preserve">, </w:t>
            </w:r>
            <w:r w:rsidRPr="000D721A">
              <w:rPr>
                <w:noProof/>
                <w:sz w:val="20"/>
                <w:lang w:val="ro-RO" w:eastAsia="en-US"/>
              </w:rPr>
              <w:t>respectând</w:t>
            </w:r>
            <w:r w:rsidRPr="000D721A">
              <w:rPr>
                <w:sz w:val="20"/>
              </w:rPr>
              <w:t xml:space="preserve"> </w:t>
            </w:r>
            <w:proofErr w:type="spellStart"/>
            <w:r w:rsidRPr="000D721A">
              <w:rPr>
                <w:sz w:val="20"/>
              </w:rPr>
              <w:t>plafonul</w:t>
            </w:r>
            <w:proofErr w:type="spellEnd"/>
            <w:r w:rsidRPr="000D721A">
              <w:rPr>
                <w:sz w:val="20"/>
              </w:rPr>
              <w:t xml:space="preserve"> maxim la </w:t>
            </w:r>
            <w:proofErr w:type="spellStart"/>
            <w:r w:rsidRPr="000D721A">
              <w:rPr>
                <w:sz w:val="20"/>
              </w:rPr>
              <w:t>nivelul</w:t>
            </w:r>
            <w:proofErr w:type="spellEnd"/>
            <w:r w:rsidRPr="000D721A">
              <w:rPr>
                <w:sz w:val="20"/>
              </w:rPr>
              <w:t xml:space="preserve"> </w:t>
            </w:r>
            <w:proofErr w:type="spellStart"/>
            <w:r w:rsidRPr="000D721A">
              <w:rPr>
                <w:sz w:val="20"/>
              </w:rPr>
              <w:t>proiectului</w:t>
            </w:r>
            <w:proofErr w:type="spellEnd"/>
            <w:r w:rsidRPr="000D721A">
              <w:rPr>
                <w:sz w:val="20"/>
              </w:rPr>
              <w:t xml:space="preserve"> </w:t>
            </w:r>
            <w:proofErr w:type="spellStart"/>
            <w:r w:rsidRPr="000D721A">
              <w:rPr>
                <w:sz w:val="20"/>
              </w:rPr>
              <w:t>și</w:t>
            </w:r>
            <w:proofErr w:type="spellEnd"/>
            <w:r w:rsidRPr="000D721A">
              <w:rPr>
                <w:sz w:val="20"/>
              </w:rPr>
              <w:t xml:space="preserve"> </w:t>
            </w:r>
            <w:proofErr w:type="spellStart"/>
            <w:r w:rsidRPr="000D721A">
              <w:rPr>
                <w:sz w:val="20"/>
              </w:rPr>
              <w:t>celelalte</w:t>
            </w:r>
            <w:proofErr w:type="spellEnd"/>
            <w:r w:rsidRPr="000D721A">
              <w:rPr>
                <w:sz w:val="20"/>
              </w:rPr>
              <w:t xml:space="preserve"> </w:t>
            </w:r>
            <w:proofErr w:type="spellStart"/>
            <w:r w:rsidRPr="000D721A">
              <w:rPr>
                <w:sz w:val="20"/>
              </w:rPr>
              <w:t>condiții</w:t>
            </w:r>
            <w:proofErr w:type="spellEnd"/>
            <w:r w:rsidRPr="000D721A">
              <w:rPr>
                <w:sz w:val="20"/>
              </w:rPr>
              <w:t xml:space="preserve"> </w:t>
            </w:r>
            <w:proofErr w:type="spellStart"/>
            <w:r w:rsidRPr="000D721A">
              <w:rPr>
                <w:sz w:val="20"/>
              </w:rPr>
              <w:t>prevăzute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prezentul</w:t>
            </w:r>
            <w:proofErr w:type="spellEnd"/>
            <w:r w:rsidRPr="000D721A">
              <w:rPr>
                <w:sz w:val="20"/>
              </w:rPr>
              <w:t xml:space="preserve"> </w:t>
            </w:r>
            <w:proofErr w:type="spellStart"/>
            <w:r w:rsidRPr="000D721A">
              <w:rPr>
                <w:sz w:val="20"/>
              </w:rPr>
              <w:t>Ghid</w:t>
            </w:r>
            <w:proofErr w:type="spellEnd"/>
            <w:r>
              <w:rPr>
                <w:sz w:val="20"/>
              </w:rPr>
              <w:t xml:space="preserve"> </w:t>
            </w:r>
            <w:proofErr w:type="spellStart"/>
            <w:r>
              <w:rPr>
                <w:sz w:val="20"/>
              </w:rPr>
              <w:t>privind</w:t>
            </w:r>
            <w:proofErr w:type="spellEnd"/>
            <w:r>
              <w:rPr>
                <w:sz w:val="20"/>
              </w:rPr>
              <w:t xml:space="preserve"> </w:t>
            </w:r>
            <w:proofErr w:type="spellStart"/>
            <w:r>
              <w:rPr>
                <w:sz w:val="20"/>
              </w:rPr>
              <w:t>activitățile</w:t>
            </w:r>
            <w:proofErr w:type="spellEnd"/>
            <w:r>
              <w:rPr>
                <w:sz w:val="20"/>
              </w:rPr>
              <w:t xml:space="preserve"> </w:t>
            </w:r>
            <w:proofErr w:type="spellStart"/>
            <w:r>
              <w:rPr>
                <w:sz w:val="20"/>
              </w:rPr>
              <w:t>finanțabile</w:t>
            </w:r>
            <w:proofErr w:type="spellEnd"/>
            <w:r>
              <w:rPr>
                <w:sz w:val="20"/>
              </w:rPr>
              <w:t xml:space="preserve"> (</w:t>
            </w:r>
            <w:proofErr w:type="spellStart"/>
            <w:r>
              <w:rPr>
                <w:sz w:val="20"/>
              </w:rPr>
              <w:t>Secțiunea</w:t>
            </w:r>
            <w:proofErr w:type="spellEnd"/>
            <w:r>
              <w:rPr>
                <w:sz w:val="20"/>
              </w:rPr>
              <w:t xml:space="preserve"> 1.3.2 </w:t>
            </w:r>
            <w:proofErr w:type="spellStart"/>
            <w:r>
              <w:rPr>
                <w:sz w:val="20"/>
              </w:rPr>
              <w:t>și</w:t>
            </w:r>
            <w:proofErr w:type="spellEnd"/>
            <w:r>
              <w:rPr>
                <w:sz w:val="20"/>
              </w:rPr>
              <w:t xml:space="preserve"> 1.3.3)</w:t>
            </w:r>
            <w:r w:rsidRPr="000D721A">
              <w:rPr>
                <w:sz w:val="20"/>
              </w:rPr>
              <w:t>. (</w:t>
            </w:r>
            <w:proofErr w:type="spellStart"/>
            <w:r w:rsidRPr="000D721A">
              <w:rPr>
                <w:sz w:val="20"/>
              </w:rPr>
              <w:t>În</w:t>
            </w:r>
            <w:proofErr w:type="spellEnd"/>
            <w:r w:rsidRPr="000D721A">
              <w:rPr>
                <w:sz w:val="20"/>
              </w:rPr>
              <w:t xml:space="preserve"> </w:t>
            </w:r>
            <w:proofErr w:type="spellStart"/>
            <w:r w:rsidRPr="000D721A">
              <w:rPr>
                <w:sz w:val="20"/>
              </w:rPr>
              <w:t>cazul</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care</w:t>
            </w:r>
            <w:proofErr w:type="spellEnd"/>
            <w:r w:rsidRPr="000D721A">
              <w:rPr>
                <w:sz w:val="20"/>
              </w:rPr>
              <w:t xml:space="preserve"> au </w:t>
            </w:r>
            <w:proofErr w:type="spellStart"/>
            <w:r w:rsidRPr="000D721A">
              <w:rPr>
                <w:sz w:val="20"/>
              </w:rPr>
              <w:t>fost</w:t>
            </w:r>
            <w:proofErr w:type="spellEnd"/>
            <w:r w:rsidRPr="000D721A">
              <w:rPr>
                <w:sz w:val="20"/>
              </w:rPr>
              <w:t xml:space="preserve"> </w:t>
            </w:r>
            <w:proofErr w:type="spellStart"/>
            <w:r w:rsidRPr="000D721A">
              <w:rPr>
                <w:sz w:val="20"/>
              </w:rPr>
              <w:t>deja</w:t>
            </w:r>
            <w:proofErr w:type="spellEnd"/>
            <w:r w:rsidRPr="000D721A">
              <w:rPr>
                <w:sz w:val="20"/>
              </w:rPr>
              <w:t xml:space="preserve"> </w:t>
            </w:r>
            <w:proofErr w:type="spellStart"/>
            <w:r w:rsidRPr="000D721A">
              <w:rPr>
                <w:sz w:val="20"/>
              </w:rPr>
              <w:t>realizate</w:t>
            </w:r>
            <w:proofErr w:type="spellEnd"/>
            <w:r w:rsidRPr="000D721A">
              <w:rPr>
                <w:sz w:val="20"/>
              </w:rPr>
              <w:t xml:space="preserve"> </w:t>
            </w:r>
            <w:proofErr w:type="spellStart"/>
            <w:r w:rsidRPr="000D721A">
              <w:rPr>
                <w:sz w:val="20"/>
              </w:rPr>
              <w:t>anumite</w:t>
            </w:r>
            <w:proofErr w:type="spellEnd"/>
            <w:r w:rsidRPr="000D721A">
              <w:rPr>
                <w:sz w:val="20"/>
              </w:rPr>
              <w:t xml:space="preserve"> </w:t>
            </w:r>
            <w:proofErr w:type="spellStart"/>
            <w:r w:rsidRPr="000D721A">
              <w:rPr>
                <w:sz w:val="20"/>
              </w:rPr>
              <w:t>măsuri</w:t>
            </w:r>
            <w:proofErr w:type="spellEnd"/>
            <w:r w:rsidRPr="000D721A">
              <w:rPr>
                <w:sz w:val="20"/>
              </w:rPr>
              <w:t xml:space="preserve"> din </w:t>
            </w:r>
            <w:proofErr w:type="spellStart"/>
            <w:r w:rsidRPr="000D721A">
              <w:rPr>
                <w:sz w:val="20"/>
              </w:rPr>
              <w:t>alte</w:t>
            </w:r>
            <w:proofErr w:type="spellEnd"/>
            <w:r w:rsidRPr="000D721A">
              <w:rPr>
                <w:sz w:val="20"/>
              </w:rPr>
              <w:t xml:space="preserve"> </w:t>
            </w:r>
            <w:proofErr w:type="spellStart"/>
            <w:r w:rsidRPr="000D721A">
              <w:rPr>
                <w:sz w:val="20"/>
              </w:rPr>
              <w:t>surse</w:t>
            </w:r>
            <w:proofErr w:type="spellEnd"/>
            <w:r w:rsidRPr="000D721A">
              <w:rPr>
                <w:sz w:val="20"/>
              </w:rPr>
              <w:t xml:space="preserve"> de </w:t>
            </w:r>
            <w:proofErr w:type="spellStart"/>
            <w:r w:rsidRPr="000D721A">
              <w:rPr>
                <w:sz w:val="20"/>
              </w:rPr>
              <w:t>finanţare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ordinea</w:t>
            </w:r>
            <w:proofErr w:type="spellEnd"/>
            <w:r w:rsidRPr="000D721A">
              <w:rPr>
                <w:sz w:val="20"/>
              </w:rPr>
              <w:t xml:space="preserve"> </w:t>
            </w:r>
            <w:proofErr w:type="spellStart"/>
            <w:r w:rsidRPr="000D721A">
              <w:rPr>
                <w:sz w:val="20"/>
              </w:rPr>
              <w:t>priorităţilor</w:t>
            </w:r>
            <w:proofErr w:type="spellEnd"/>
            <w:r w:rsidRPr="000D721A">
              <w:rPr>
                <w:sz w:val="20"/>
              </w:rPr>
              <w:t xml:space="preserve"> </w:t>
            </w:r>
            <w:proofErr w:type="spellStart"/>
            <w:r w:rsidRPr="000D721A">
              <w:rPr>
                <w:sz w:val="20"/>
              </w:rPr>
              <w:t>menţionate</w:t>
            </w:r>
            <w:proofErr w:type="spellEnd"/>
            <w:r w:rsidRPr="000D721A">
              <w:rPr>
                <w:sz w:val="20"/>
              </w:rPr>
              <w:t xml:space="preserve"> </w:t>
            </w:r>
            <w:proofErr w:type="spellStart"/>
            <w:r w:rsidRPr="000D721A">
              <w:rPr>
                <w:sz w:val="20"/>
              </w:rPr>
              <w:t>mai</w:t>
            </w:r>
            <w:proofErr w:type="spellEnd"/>
            <w:r w:rsidRPr="000D721A">
              <w:rPr>
                <w:sz w:val="20"/>
              </w:rPr>
              <w:t xml:space="preserve"> </w:t>
            </w:r>
            <w:proofErr w:type="spellStart"/>
            <w:r w:rsidRPr="000D721A">
              <w:rPr>
                <w:sz w:val="20"/>
              </w:rPr>
              <w:t>sus</w:t>
            </w:r>
            <w:proofErr w:type="spellEnd"/>
            <w:r w:rsidRPr="000D721A">
              <w:rPr>
                <w:sz w:val="20"/>
              </w:rPr>
              <w:t xml:space="preserve">, </w:t>
            </w:r>
            <w:proofErr w:type="spellStart"/>
            <w:r w:rsidRPr="000D721A">
              <w:rPr>
                <w:sz w:val="20"/>
              </w:rPr>
              <w:t>acest</w:t>
            </w:r>
            <w:proofErr w:type="spellEnd"/>
            <w:r w:rsidRPr="000D721A">
              <w:rPr>
                <w:sz w:val="20"/>
              </w:rPr>
              <w:t xml:space="preserve"> </w:t>
            </w:r>
            <w:proofErr w:type="spellStart"/>
            <w:r w:rsidRPr="000D721A">
              <w:rPr>
                <w:sz w:val="20"/>
              </w:rPr>
              <w:t>lucru</w:t>
            </w:r>
            <w:proofErr w:type="spellEnd"/>
            <w:r w:rsidRPr="000D721A">
              <w:rPr>
                <w:sz w:val="20"/>
              </w:rPr>
              <w:t xml:space="preserve"> </w:t>
            </w:r>
            <w:proofErr w:type="spellStart"/>
            <w:proofErr w:type="gramStart"/>
            <w:r w:rsidRPr="000D721A">
              <w:rPr>
                <w:sz w:val="20"/>
              </w:rPr>
              <w:t>va</w:t>
            </w:r>
            <w:proofErr w:type="spellEnd"/>
            <w:proofErr w:type="gramEnd"/>
            <w:r w:rsidRPr="000D721A">
              <w:rPr>
                <w:sz w:val="20"/>
              </w:rPr>
              <w:t xml:space="preserve"> fi </w:t>
            </w:r>
            <w:proofErr w:type="spellStart"/>
            <w:r w:rsidRPr="000D721A">
              <w:rPr>
                <w:sz w:val="20"/>
              </w:rPr>
              <w:t>detaliat</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cadrul</w:t>
            </w:r>
            <w:proofErr w:type="spellEnd"/>
            <w:r w:rsidRPr="000D721A">
              <w:rPr>
                <w:sz w:val="20"/>
              </w:rPr>
              <w:t xml:space="preserve"> </w:t>
            </w:r>
            <w:proofErr w:type="spellStart"/>
            <w:r w:rsidRPr="000D721A">
              <w:rPr>
                <w:sz w:val="20"/>
              </w:rPr>
              <w:t>Cererii</w:t>
            </w:r>
            <w:proofErr w:type="spellEnd"/>
            <w:r w:rsidRPr="000D721A">
              <w:rPr>
                <w:sz w:val="20"/>
              </w:rPr>
              <w:t xml:space="preserve"> de </w:t>
            </w:r>
            <w:proofErr w:type="spellStart"/>
            <w:r w:rsidRPr="000D721A">
              <w:rPr>
                <w:sz w:val="20"/>
              </w:rPr>
              <w:t>finanţare</w:t>
            </w:r>
            <w:proofErr w:type="spellEnd"/>
            <w:r w:rsidRPr="000D721A">
              <w:rPr>
                <w:sz w:val="20"/>
              </w:rPr>
              <w:t xml:space="preserve">. </w:t>
            </w:r>
            <w:proofErr w:type="spellStart"/>
            <w:r w:rsidRPr="000D721A">
              <w:rPr>
                <w:sz w:val="20"/>
              </w:rPr>
              <w:t>Solicitantul</w:t>
            </w:r>
            <w:proofErr w:type="spellEnd"/>
            <w:r w:rsidRPr="000D721A">
              <w:rPr>
                <w:sz w:val="20"/>
              </w:rPr>
              <w:t xml:space="preserve"> </w:t>
            </w:r>
            <w:proofErr w:type="spellStart"/>
            <w:r w:rsidRPr="000D721A">
              <w:rPr>
                <w:sz w:val="20"/>
              </w:rPr>
              <w:t>este</w:t>
            </w:r>
            <w:proofErr w:type="spellEnd"/>
            <w:r w:rsidRPr="000D721A">
              <w:rPr>
                <w:sz w:val="20"/>
              </w:rPr>
              <w:t xml:space="preserve"> liber </w:t>
            </w:r>
            <w:proofErr w:type="spellStart"/>
            <w:r w:rsidRPr="000D721A">
              <w:rPr>
                <w:sz w:val="20"/>
              </w:rPr>
              <w:t>să</w:t>
            </w:r>
            <w:proofErr w:type="spellEnd"/>
            <w:r w:rsidRPr="000D721A">
              <w:rPr>
                <w:sz w:val="20"/>
              </w:rPr>
              <w:t xml:space="preserve"> </w:t>
            </w:r>
            <w:proofErr w:type="spellStart"/>
            <w:r w:rsidRPr="000D721A">
              <w:rPr>
                <w:sz w:val="20"/>
              </w:rPr>
              <w:t>aleagă</w:t>
            </w:r>
            <w:proofErr w:type="spellEnd"/>
            <w:r w:rsidRPr="000D721A">
              <w:rPr>
                <w:sz w:val="20"/>
              </w:rPr>
              <w:t xml:space="preserve"> din </w:t>
            </w:r>
            <w:proofErr w:type="spellStart"/>
            <w:r w:rsidRPr="000D721A">
              <w:rPr>
                <w:sz w:val="20"/>
              </w:rPr>
              <w:t>lista</w:t>
            </w:r>
            <w:proofErr w:type="spellEnd"/>
            <w:r w:rsidRPr="000D721A">
              <w:rPr>
                <w:sz w:val="20"/>
              </w:rPr>
              <w:t xml:space="preserve"> </w:t>
            </w:r>
            <w:proofErr w:type="spellStart"/>
            <w:r w:rsidRPr="000D721A">
              <w:rPr>
                <w:sz w:val="20"/>
              </w:rPr>
              <w:t>măsurilor</w:t>
            </w:r>
            <w:proofErr w:type="spellEnd"/>
            <w:r w:rsidRPr="000D721A">
              <w:rPr>
                <w:sz w:val="20"/>
              </w:rPr>
              <w:t xml:space="preserve"> de management </w:t>
            </w:r>
            <w:proofErr w:type="spellStart"/>
            <w:r w:rsidRPr="000D721A">
              <w:rPr>
                <w:sz w:val="20"/>
              </w:rPr>
              <w:t>în</w:t>
            </w:r>
            <w:proofErr w:type="spellEnd"/>
            <w:r w:rsidRPr="000D721A">
              <w:rPr>
                <w:sz w:val="20"/>
              </w:rPr>
              <w:t xml:space="preserve"> </w:t>
            </w:r>
            <w:proofErr w:type="spellStart"/>
            <w:r w:rsidRPr="000D721A">
              <w:rPr>
                <w:sz w:val="20"/>
              </w:rPr>
              <w:t>funcție</w:t>
            </w:r>
            <w:proofErr w:type="spellEnd"/>
            <w:r w:rsidRPr="000D721A">
              <w:rPr>
                <w:sz w:val="20"/>
              </w:rPr>
              <w:t xml:space="preserve"> de </w:t>
            </w:r>
            <w:proofErr w:type="spellStart"/>
            <w:r w:rsidRPr="000D721A">
              <w:rPr>
                <w:sz w:val="20"/>
              </w:rPr>
              <w:t>prioritățile</w:t>
            </w:r>
            <w:proofErr w:type="spellEnd"/>
            <w:r w:rsidRPr="000D721A">
              <w:rPr>
                <w:sz w:val="20"/>
              </w:rPr>
              <w:t xml:space="preserve"> </w:t>
            </w:r>
            <w:proofErr w:type="spellStart"/>
            <w:r w:rsidRPr="000D721A">
              <w:rPr>
                <w:sz w:val="20"/>
              </w:rPr>
              <w:t>actuale</w:t>
            </w:r>
            <w:proofErr w:type="spellEnd"/>
            <w:r w:rsidRPr="000D721A">
              <w:rPr>
                <w:sz w:val="20"/>
              </w:rPr>
              <w:t xml:space="preserve"> al </w:t>
            </w:r>
            <w:proofErr w:type="spellStart"/>
            <w:r w:rsidRPr="000D721A">
              <w:rPr>
                <w:sz w:val="20"/>
              </w:rPr>
              <w:t>ariei</w:t>
            </w:r>
            <w:proofErr w:type="spellEnd"/>
            <w:r w:rsidRPr="000D721A">
              <w:rPr>
                <w:sz w:val="20"/>
              </w:rPr>
              <w:t xml:space="preserve"> </w:t>
            </w:r>
            <w:proofErr w:type="spellStart"/>
            <w:r w:rsidRPr="000D721A">
              <w:rPr>
                <w:sz w:val="20"/>
              </w:rPr>
              <w:t>protejate</w:t>
            </w:r>
            <w:proofErr w:type="spellEnd"/>
          </w:p>
          <w:p w14:paraId="2DEB6687" w14:textId="77777777" w:rsidR="000D721A" w:rsidRDefault="000D721A" w:rsidP="00BF0978">
            <w:pPr>
              <w:tabs>
                <w:tab w:val="left" w:pos="2160"/>
              </w:tabs>
              <w:jc w:val="both"/>
              <w:rPr>
                <w:rFonts w:eastAsia="Calibri"/>
                <w:sz w:val="20"/>
                <w:szCs w:val="20"/>
              </w:rPr>
            </w:pPr>
          </w:p>
          <w:p w14:paraId="3AC90EF4" w14:textId="40306301" w:rsidR="000C0C3D" w:rsidRPr="006409BA" w:rsidRDefault="000C0C3D" w:rsidP="000D721A">
            <w:pPr>
              <w:tabs>
                <w:tab w:val="left" w:pos="2160"/>
              </w:tabs>
              <w:jc w:val="both"/>
              <w:rPr>
                <w:i/>
                <w:iCs/>
                <w:color w:val="5B9BD5"/>
                <w:sz w:val="20"/>
                <w:szCs w:val="20"/>
              </w:rPr>
            </w:pPr>
            <w:r w:rsidRPr="006409BA">
              <w:rPr>
                <w:i/>
                <w:iCs/>
                <w:color w:val="FF0000"/>
                <w:sz w:val="20"/>
                <w:szCs w:val="20"/>
              </w:rPr>
              <w:t xml:space="preserve">Conform </w:t>
            </w:r>
            <w:r w:rsidR="000D721A">
              <w:rPr>
                <w:i/>
                <w:iCs/>
                <w:color w:val="FF0000"/>
                <w:sz w:val="20"/>
                <w:szCs w:val="20"/>
              </w:rPr>
              <w:t>s</w:t>
            </w:r>
            <w:r w:rsidR="000D721A" w:rsidRPr="000D721A">
              <w:rPr>
                <w:i/>
                <w:iCs/>
                <w:color w:val="FF0000"/>
                <w:sz w:val="20"/>
                <w:szCs w:val="20"/>
              </w:rPr>
              <w:t>e</w:t>
            </w:r>
            <w:r w:rsidR="000D721A">
              <w:rPr>
                <w:i/>
                <w:iCs/>
                <w:color w:val="FF0000"/>
                <w:sz w:val="20"/>
                <w:szCs w:val="20"/>
              </w:rPr>
              <w:t>cţiunilor</w:t>
            </w:r>
            <w:r w:rsidR="000D721A" w:rsidRPr="000D721A">
              <w:rPr>
                <w:i/>
                <w:iCs/>
                <w:color w:val="FF0000"/>
                <w:sz w:val="20"/>
                <w:szCs w:val="20"/>
              </w:rPr>
              <w:t xml:space="preserve"> Obiective, Activităţi previzionate, Buget din Cererea de </w:t>
            </w:r>
            <w:r w:rsidR="000D721A" w:rsidRPr="00B878A5">
              <w:rPr>
                <w:i/>
                <w:iCs/>
                <w:color w:val="FF0000"/>
                <w:sz w:val="20"/>
                <w:szCs w:val="20"/>
              </w:rPr>
              <w:t>finanţare</w:t>
            </w:r>
            <w:r w:rsidR="00E76617" w:rsidRPr="00B878A5">
              <w:t xml:space="preserve"> </w:t>
            </w:r>
            <w:r w:rsidR="00E76617" w:rsidRPr="00B878A5">
              <w:rPr>
                <w:i/>
                <w:iCs/>
                <w:color w:val="FF0000"/>
                <w:sz w:val="20"/>
                <w:szCs w:val="20"/>
              </w:rPr>
              <w:t>corelate cu Anexa C.12 Model Matrice de corelare a proiectului</w:t>
            </w:r>
          </w:p>
        </w:tc>
        <w:tc>
          <w:tcPr>
            <w:tcW w:w="850" w:type="dxa"/>
          </w:tcPr>
          <w:p w14:paraId="4E4F6C2C" w14:textId="77777777" w:rsidR="000C0C3D" w:rsidRPr="006409BA" w:rsidRDefault="000C0C3D" w:rsidP="00F16F05">
            <w:pPr>
              <w:jc w:val="center"/>
              <w:rPr>
                <w:sz w:val="20"/>
                <w:szCs w:val="20"/>
              </w:rPr>
            </w:pPr>
          </w:p>
        </w:tc>
        <w:tc>
          <w:tcPr>
            <w:tcW w:w="850" w:type="dxa"/>
          </w:tcPr>
          <w:p w14:paraId="57F5C367" w14:textId="77777777" w:rsidR="000C0C3D" w:rsidRPr="006409BA" w:rsidRDefault="000C0C3D" w:rsidP="00F16F05">
            <w:pPr>
              <w:jc w:val="center"/>
              <w:rPr>
                <w:sz w:val="20"/>
                <w:szCs w:val="20"/>
              </w:rPr>
            </w:pPr>
          </w:p>
        </w:tc>
      </w:tr>
      <w:tr w:rsidR="000C0C3D" w:rsidRPr="006409BA" w14:paraId="07DE1692" w14:textId="77777777" w:rsidTr="00F25743">
        <w:trPr>
          <w:trHeight w:val="592"/>
          <w:jc w:val="center"/>
        </w:trPr>
        <w:tc>
          <w:tcPr>
            <w:tcW w:w="8173" w:type="dxa"/>
            <w:gridSpan w:val="3"/>
          </w:tcPr>
          <w:p w14:paraId="25B2EF0E" w14:textId="1765E36F" w:rsidR="000C0C3D" w:rsidRPr="00B878A5" w:rsidRDefault="000C0C3D" w:rsidP="00EC3805">
            <w:pPr>
              <w:pStyle w:val="ListParagraph"/>
              <w:numPr>
                <w:ilvl w:val="1"/>
                <w:numId w:val="7"/>
              </w:numPr>
              <w:ind w:left="1134" w:hanging="567"/>
              <w:contextualSpacing w:val="0"/>
              <w:jc w:val="both"/>
              <w:rPr>
                <w:noProof/>
                <w:sz w:val="20"/>
                <w:lang w:val="ro-RO" w:eastAsia="en-US"/>
              </w:rPr>
            </w:pPr>
            <w:r w:rsidRPr="00B878A5">
              <w:rPr>
                <w:noProof/>
                <w:sz w:val="20"/>
                <w:lang w:val="ro-RO" w:eastAsia="en-US"/>
              </w:rPr>
              <w:t>Pentru ac</w:t>
            </w:r>
            <w:r w:rsidR="007B3468" w:rsidRPr="00B878A5">
              <w:rPr>
                <w:noProof/>
                <w:sz w:val="20"/>
                <w:lang w:val="ro-RO" w:eastAsia="en-US"/>
              </w:rPr>
              <w:t>ţ</w:t>
            </w:r>
            <w:r w:rsidRPr="00B878A5">
              <w:rPr>
                <w:noProof/>
                <w:sz w:val="20"/>
                <w:lang w:val="ro-RO" w:eastAsia="en-US"/>
              </w:rPr>
              <w:t>iunea B,</w:t>
            </w:r>
            <w:r w:rsidR="005E4334" w:rsidRPr="00B878A5">
              <w:rPr>
                <w:noProof/>
                <w:sz w:val="20"/>
                <w:lang w:val="ro-RO" w:eastAsia="en-US"/>
              </w:rPr>
              <w:t xml:space="preserve"> alocarea bugetară a</w:t>
            </w:r>
            <w:r w:rsidRPr="00B878A5">
              <w:rPr>
                <w:noProof/>
                <w:sz w:val="20"/>
                <w:lang w:val="ro-RO" w:eastAsia="en-US"/>
              </w:rPr>
              <w:t xml:space="preserve"> proiectul</w:t>
            </w:r>
            <w:r w:rsidR="005E4334" w:rsidRPr="00B878A5">
              <w:rPr>
                <w:noProof/>
                <w:sz w:val="20"/>
                <w:lang w:val="ro-RO" w:eastAsia="en-US"/>
              </w:rPr>
              <w:t>ui</w:t>
            </w:r>
            <w:r w:rsidRPr="00B878A5">
              <w:rPr>
                <w:noProof/>
                <w:sz w:val="20"/>
                <w:lang w:val="ro-RO" w:eastAsia="en-US"/>
              </w:rPr>
              <w:t xml:space="preserve"> trebuie să </w:t>
            </w:r>
            <w:r w:rsidR="005E4334" w:rsidRPr="00B878A5">
              <w:rPr>
                <w:noProof/>
                <w:sz w:val="20"/>
                <w:lang w:val="ro-RO" w:eastAsia="en-US"/>
              </w:rPr>
              <w:t xml:space="preserve">fie orientată spre </w:t>
            </w:r>
            <w:r w:rsidRPr="00B878A5">
              <w:rPr>
                <w:noProof/>
                <w:sz w:val="20"/>
                <w:lang w:val="ro-RO" w:eastAsia="en-US"/>
              </w:rPr>
              <w:t xml:space="preserve"> măsuri de conservare activă</w:t>
            </w:r>
            <w:r w:rsidRPr="00B878A5">
              <w:rPr>
                <w:noProof/>
                <w:sz w:val="20"/>
                <w:vertAlign w:val="superscript"/>
                <w:lang w:val="ro-RO" w:eastAsia="en-US"/>
              </w:rPr>
              <w:footnoteReference w:id="4"/>
            </w:r>
            <w:r w:rsidRPr="00B878A5">
              <w:rPr>
                <w:noProof/>
                <w:sz w:val="20"/>
                <w:lang w:val="ro-RO" w:eastAsia="en-US"/>
              </w:rPr>
              <w:t xml:space="preserve"> în propor</w:t>
            </w:r>
            <w:r w:rsidR="007B3468" w:rsidRPr="00B878A5">
              <w:rPr>
                <w:noProof/>
                <w:sz w:val="20"/>
                <w:lang w:val="ro-RO" w:eastAsia="en-US"/>
              </w:rPr>
              <w:t>ţ</w:t>
            </w:r>
            <w:r w:rsidRPr="00B878A5">
              <w:rPr>
                <w:noProof/>
                <w:sz w:val="20"/>
                <w:lang w:val="ro-RO" w:eastAsia="en-US"/>
              </w:rPr>
              <w:t xml:space="preserve">ie de minim </w:t>
            </w:r>
            <w:r w:rsidR="00D23532" w:rsidRPr="00B878A5">
              <w:rPr>
                <w:noProof/>
                <w:sz w:val="20"/>
                <w:lang w:val="ro-RO" w:eastAsia="en-US"/>
              </w:rPr>
              <w:t>40</w:t>
            </w:r>
            <w:r w:rsidRPr="00B878A5">
              <w:rPr>
                <w:noProof/>
                <w:sz w:val="20"/>
                <w:lang w:val="ro-RO" w:eastAsia="en-US"/>
              </w:rPr>
              <w:t xml:space="preserve">% din </w:t>
            </w:r>
            <w:r w:rsidR="005E4334" w:rsidRPr="00B878A5">
              <w:rPr>
                <w:noProof/>
                <w:sz w:val="20"/>
                <w:lang w:val="ro-RO" w:eastAsia="en-US"/>
              </w:rPr>
              <w:t xml:space="preserve">valoarea totală eligibilă a </w:t>
            </w:r>
            <w:r w:rsidRPr="00B878A5">
              <w:rPr>
                <w:noProof/>
                <w:sz w:val="20"/>
                <w:lang w:val="ro-RO" w:eastAsia="en-US"/>
              </w:rPr>
              <w:t>proiectului</w:t>
            </w:r>
            <w:r w:rsidR="000F5BC7" w:rsidRPr="00B878A5">
              <w:rPr>
                <w:rStyle w:val="FootnoteReference"/>
                <w:noProof/>
                <w:sz w:val="20"/>
                <w:lang w:val="ro-RO" w:eastAsia="en-US"/>
              </w:rPr>
              <w:footnoteReference w:id="5"/>
            </w:r>
          </w:p>
          <w:p w14:paraId="5C89B31E" w14:textId="77777777" w:rsidR="000C0C3D" w:rsidRPr="006409BA" w:rsidRDefault="000C0C3D" w:rsidP="00E17E63">
            <w:pPr>
              <w:pStyle w:val="ListParagraph"/>
              <w:ind w:left="567"/>
              <w:contextualSpacing w:val="0"/>
              <w:jc w:val="both"/>
              <w:rPr>
                <w:i/>
                <w:noProof/>
                <w:sz w:val="20"/>
                <w:lang w:val="ro-RO" w:eastAsia="en-US"/>
              </w:rPr>
            </w:pPr>
          </w:p>
          <w:p w14:paraId="29A9673B" w14:textId="77777777" w:rsidR="000C0C3D" w:rsidRPr="006409BA" w:rsidRDefault="000C0C3D" w:rsidP="000D721A">
            <w:pPr>
              <w:jc w:val="both"/>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Buget </w:t>
            </w:r>
            <w:r w:rsidR="007B3468" w:rsidRPr="006409BA">
              <w:rPr>
                <w:i/>
                <w:iCs/>
                <w:color w:val="FF0000"/>
                <w:sz w:val="20"/>
                <w:szCs w:val="20"/>
              </w:rPr>
              <w:t>ş</w:t>
            </w:r>
            <w:r w:rsidRPr="006409BA">
              <w:rPr>
                <w:i/>
                <w:iCs/>
                <w:color w:val="FF0000"/>
                <w:sz w:val="20"/>
                <w:szCs w:val="20"/>
              </w:rPr>
              <w:t xml:space="preserve">i  Activităţi </w:t>
            </w:r>
            <w:r w:rsidR="000D721A">
              <w:rPr>
                <w:i/>
                <w:iCs/>
                <w:color w:val="FF0000"/>
                <w:sz w:val="20"/>
                <w:szCs w:val="20"/>
              </w:rPr>
              <w:t>previzionate</w:t>
            </w:r>
            <w:r w:rsidRPr="006409BA">
              <w:rPr>
                <w:i/>
                <w:iCs/>
                <w:color w:val="FF0000"/>
                <w:sz w:val="20"/>
                <w:szCs w:val="20"/>
              </w:rPr>
              <w:t xml:space="preserve"> din Cererea de finan</w:t>
            </w:r>
            <w:r w:rsidR="007B3468" w:rsidRPr="006409BA">
              <w:rPr>
                <w:i/>
                <w:iCs/>
                <w:color w:val="FF0000"/>
                <w:sz w:val="20"/>
                <w:szCs w:val="20"/>
              </w:rPr>
              <w:t>ţ</w:t>
            </w:r>
            <w:r w:rsidRPr="006409BA">
              <w:rPr>
                <w:i/>
                <w:iCs/>
                <w:color w:val="FF0000"/>
                <w:sz w:val="20"/>
                <w:szCs w:val="20"/>
              </w:rPr>
              <w:t>are</w:t>
            </w:r>
          </w:p>
        </w:tc>
        <w:tc>
          <w:tcPr>
            <w:tcW w:w="850" w:type="dxa"/>
          </w:tcPr>
          <w:p w14:paraId="62EA1A66" w14:textId="77777777" w:rsidR="000C0C3D" w:rsidRPr="006409BA" w:rsidRDefault="000C0C3D" w:rsidP="00F25743">
            <w:pPr>
              <w:rPr>
                <w:sz w:val="20"/>
                <w:szCs w:val="20"/>
              </w:rPr>
            </w:pPr>
          </w:p>
        </w:tc>
        <w:tc>
          <w:tcPr>
            <w:tcW w:w="850" w:type="dxa"/>
          </w:tcPr>
          <w:p w14:paraId="4A039E56" w14:textId="77777777" w:rsidR="000C0C3D" w:rsidRPr="006409BA" w:rsidRDefault="000C0C3D" w:rsidP="00F25743">
            <w:pPr>
              <w:rPr>
                <w:sz w:val="20"/>
                <w:szCs w:val="20"/>
              </w:rPr>
            </w:pPr>
          </w:p>
        </w:tc>
      </w:tr>
      <w:tr w:rsidR="000C0C3D" w:rsidRPr="006409BA" w14:paraId="09874995" w14:textId="77777777" w:rsidTr="00F16F05">
        <w:trPr>
          <w:trHeight w:val="351"/>
          <w:jc w:val="center"/>
        </w:trPr>
        <w:tc>
          <w:tcPr>
            <w:tcW w:w="8173" w:type="dxa"/>
            <w:gridSpan w:val="3"/>
          </w:tcPr>
          <w:p w14:paraId="6E14A3E5" w14:textId="77777777" w:rsidR="000C0C3D" w:rsidRPr="00B878A5" w:rsidRDefault="000C0C3D" w:rsidP="00EC3805">
            <w:pPr>
              <w:pStyle w:val="ListParagraph"/>
              <w:numPr>
                <w:ilvl w:val="1"/>
                <w:numId w:val="7"/>
              </w:numPr>
              <w:ind w:left="1134" w:hanging="567"/>
              <w:contextualSpacing w:val="0"/>
              <w:jc w:val="both"/>
              <w:rPr>
                <w:noProof/>
                <w:sz w:val="20"/>
                <w:lang w:val="ro-RO" w:eastAsia="en-US"/>
              </w:rPr>
            </w:pPr>
            <w:r w:rsidRPr="00B878A5">
              <w:rPr>
                <w:noProof/>
                <w:sz w:val="20"/>
                <w:lang w:val="ro-RO" w:eastAsia="en-US"/>
              </w:rPr>
              <w:t xml:space="preserve">Pentru acţiunea C, rezultatele proiectul trebuie să fundamenteze raportări solicitate de către Directiva Habitate </w:t>
            </w:r>
            <w:r w:rsidR="007B3468" w:rsidRPr="00B878A5">
              <w:rPr>
                <w:noProof/>
                <w:sz w:val="20"/>
                <w:lang w:val="ro-RO" w:eastAsia="en-US"/>
              </w:rPr>
              <w:t>ş</w:t>
            </w:r>
            <w:r w:rsidRPr="00B878A5">
              <w:rPr>
                <w:noProof/>
                <w:sz w:val="20"/>
                <w:lang w:val="ro-RO" w:eastAsia="en-US"/>
              </w:rPr>
              <w:t>i Păsări sau elemente necesare implementării Strategiei Na</w:t>
            </w:r>
            <w:r w:rsidR="007B3468" w:rsidRPr="00B878A5">
              <w:rPr>
                <w:noProof/>
                <w:sz w:val="20"/>
                <w:lang w:val="ro-RO" w:eastAsia="en-US"/>
              </w:rPr>
              <w:t>ţ</w:t>
            </w:r>
            <w:r w:rsidRPr="00B878A5">
              <w:rPr>
                <w:noProof/>
                <w:sz w:val="20"/>
                <w:lang w:val="ro-RO" w:eastAsia="en-US"/>
              </w:rPr>
              <w:t>ionale pentru Conservarea Biodiversită</w:t>
            </w:r>
            <w:r w:rsidR="007B3468" w:rsidRPr="00B878A5">
              <w:rPr>
                <w:noProof/>
                <w:sz w:val="20"/>
                <w:lang w:val="ro-RO" w:eastAsia="en-US"/>
              </w:rPr>
              <w:t>ţ</w:t>
            </w:r>
            <w:r w:rsidRPr="00B878A5">
              <w:rPr>
                <w:noProof/>
                <w:sz w:val="20"/>
                <w:lang w:val="ro-RO" w:eastAsia="en-US"/>
              </w:rPr>
              <w:t>ii.</w:t>
            </w:r>
          </w:p>
          <w:p w14:paraId="28E085A0" w14:textId="77777777" w:rsidR="000C0C3D" w:rsidRPr="006409BA" w:rsidRDefault="000C0C3D" w:rsidP="00F25743">
            <w:pPr>
              <w:jc w:val="both"/>
              <w:rPr>
                <w:i/>
                <w:sz w:val="20"/>
                <w:szCs w:val="20"/>
              </w:rPr>
            </w:pPr>
          </w:p>
          <w:p w14:paraId="4873014C" w14:textId="77777777" w:rsidR="000C0C3D" w:rsidRPr="006409BA" w:rsidRDefault="000C0C3D" w:rsidP="00F25743">
            <w:pPr>
              <w:jc w:val="both"/>
              <w:rPr>
                <w:b/>
                <w:i/>
                <w:sz w:val="20"/>
                <w:szCs w:val="20"/>
              </w:rPr>
            </w:pPr>
            <w:r w:rsidRPr="006409BA">
              <w:rPr>
                <w:i/>
                <w:iCs/>
                <w:color w:val="FF0000"/>
                <w:sz w:val="20"/>
                <w:szCs w:val="20"/>
              </w:rPr>
              <w:t>Conform sec</w:t>
            </w:r>
            <w:r w:rsidR="007B3468" w:rsidRPr="006409BA">
              <w:rPr>
                <w:i/>
                <w:iCs/>
                <w:color w:val="FF0000"/>
                <w:sz w:val="20"/>
                <w:szCs w:val="20"/>
              </w:rPr>
              <w:t>ţ</w:t>
            </w:r>
            <w:r w:rsidR="009E7E62">
              <w:rPr>
                <w:i/>
                <w:iCs/>
                <w:color w:val="FF0000"/>
                <w:sz w:val="20"/>
                <w:szCs w:val="20"/>
              </w:rPr>
              <w:t xml:space="preserve">iunilor Obiective și </w:t>
            </w:r>
            <w:r w:rsidRPr="006409BA">
              <w:rPr>
                <w:i/>
                <w:color w:val="FF0000"/>
                <w:sz w:val="20"/>
                <w:szCs w:val="20"/>
              </w:rPr>
              <w:t xml:space="preserve">Justificare </w:t>
            </w:r>
            <w:r w:rsidRPr="006409BA">
              <w:rPr>
                <w:i/>
                <w:iCs/>
                <w:color w:val="FF0000"/>
                <w:sz w:val="20"/>
                <w:szCs w:val="20"/>
              </w:rPr>
              <w:t>din Cererea de finan</w:t>
            </w:r>
            <w:r w:rsidR="007B3468" w:rsidRPr="006409BA">
              <w:rPr>
                <w:i/>
                <w:iCs/>
                <w:color w:val="FF0000"/>
                <w:sz w:val="20"/>
                <w:szCs w:val="20"/>
              </w:rPr>
              <w:t>ţ</w:t>
            </w:r>
            <w:r w:rsidRPr="006409BA">
              <w:rPr>
                <w:i/>
                <w:iCs/>
                <w:color w:val="FF0000"/>
                <w:sz w:val="20"/>
                <w:szCs w:val="20"/>
              </w:rPr>
              <w:t>are</w:t>
            </w:r>
          </w:p>
          <w:p w14:paraId="7F05A6F5" w14:textId="77777777" w:rsidR="000C0C3D" w:rsidRPr="006409BA" w:rsidRDefault="000C0C3D" w:rsidP="00F25743">
            <w:pPr>
              <w:pStyle w:val="ListParagraph"/>
              <w:ind w:left="1134"/>
              <w:contextualSpacing w:val="0"/>
              <w:jc w:val="both"/>
              <w:rPr>
                <w:noProof/>
                <w:sz w:val="20"/>
                <w:lang w:val="ro-RO" w:eastAsia="en-US"/>
              </w:rPr>
            </w:pPr>
          </w:p>
        </w:tc>
        <w:tc>
          <w:tcPr>
            <w:tcW w:w="850" w:type="dxa"/>
          </w:tcPr>
          <w:p w14:paraId="16E309DB" w14:textId="77777777" w:rsidR="000C0C3D" w:rsidRPr="006409BA" w:rsidRDefault="000C0C3D" w:rsidP="00F16F05">
            <w:pPr>
              <w:jc w:val="center"/>
              <w:rPr>
                <w:sz w:val="20"/>
                <w:szCs w:val="20"/>
              </w:rPr>
            </w:pPr>
          </w:p>
        </w:tc>
        <w:tc>
          <w:tcPr>
            <w:tcW w:w="850" w:type="dxa"/>
          </w:tcPr>
          <w:p w14:paraId="1EFDCBFC" w14:textId="77777777" w:rsidR="000C0C3D" w:rsidRPr="006409BA" w:rsidRDefault="000C0C3D" w:rsidP="00F16F05">
            <w:pPr>
              <w:jc w:val="center"/>
              <w:rPr>
                <w:sz w:val="20"/>
                <w:szCs w:val="20"/>
              </w:rPr>
            </w:pPr>
          </w:p>
        </w:tc>
      </w:tr>
      <w:tr w:rsidR="000C0C3D" w:rsidRPr="006409BA" w14:paraId="39788109" w14:textId="77777777" w:rsidTr="00F16F05">
        <w:trPr>
          <w:trHeight w:val="351"/>
          <w:jc w:val="center"/>
        </w:trPr>
        <w:tc>
          <w:tcPr>
            <w:tcW w:w="8173" w:type="dxa"/>
            <w:gridSpan w:val="3"/>
          </w:tcPr>
          <w:p w14:paraId="261E9419" w14:textId="77777777" w:rsidR="000C0C3D" w:rsidRPr="00D23532" w:rsidRDefault="000C0C3D" w:rsidP="00EC3805">
            <w:pPr>
              <w:pStyle w:val="ListParagraph"/>
              <w:numPr>
                <w:ilvl w:val="0"/>
                <w:numId w:val="8"/>
              </w:numPr>
              <w:jc w:val="both"/>
              <w:rPr>
                <w:noProof/>
                <w:sz w:val="20"/>
                <w:lang w:val="ro-RO" w:eastAsia="en-US"/>
              </w:rPr>
            </w:pPr>
            <w:r w:rsidRPr="00D23532">
              <w:rPr>
                <w:noProof/>
                <w:sz w:val="20"/>
                <w:lang w:val="ro-RO" w:eastAsia="en-US"/>
              </w:rPr>
              <w:t>Bugetul proiectului respectă indica</w:t>
            </w:r>
            <w:r w:rsidR="007B3468" w:rsidRPr="00D23532">
              <w:rPr>
                <w:noProof/>
                <w:sz w:val="20"/>
                <w:lang w:val="ro-RO" w:eastAsia="en-US"/>
              </w:rPr>
              <w:t>ţ</w:t>
            </w:r>
            <w:r w:rsidRPr="00D23532">
              <w:rPr>
                <w:noProof/>
                <w:sz w:val="20"/>
                <w:lang w:val="ro-RO" w:eastAsia="en-US"/>
              </w:rPr>
              <w:t xml:space="preserve">iile privind structura propusă a cheltuielilor </w:t>
            </w:r>
            <w:r w:rsidR="007B3468" w:rsidRPr="00D23532">
              <w:rPr>
                <w:noProof/>
                <w:sz w:val="20"/>
                <w:lang w:val="ro-RO" w:eastAsia="en-US"/>
              </w:rPr>
              <w:t>ş</w:t>
            </w:r>
            <w:r w:rsidRPr="00D23532">
              <w:rPr>
                <w:noProof/>
                <w:sz w:val="20"/>
                <w:lang w:val="ro-RO" w:eastAsia="en-US"/>
              </w:rPr>
              <w:t>i bugetarea activită</w:t>
            </w:r>
            <w:r w:rsidR="007B3468" w:rsidRPr="00D23532">
              <w:rPr>
                <w:noProof/>
                <w:sz w:val="20"/>
                <w:lang w:val="ro-RO" w:eastAsia="en-US"/>
              </w:rPr>
              <w:t>ţ</w:t>
            </w:r>
            <w:r w:rsidRPr="00D23532">
              <w:rPr>
                <w:noProof/>
                <w:sz w:val="20"/>
                <w:lang w:val="ro-RO" w:eastAsia="en-US"/>
              </w:rPr>
              <w:t>ilor cu caracter general men</w:t>
            </w:r>
            <w:r w:rsidR="007B3468" w:rsidRPr="00D23532">
              <w:rPr>
                <w:noProof/>
                <w:sz w:val="20"/>
                <w:lang w:val="ro-RO" w:eastAsia="en-US"/>
              </w:rPr>
              <w:t>ţ</w:t>
            </w:r>
            <w:r w:rsidRPr="00D23532">
              <w:rPr>
                <w:noProof/>
                <w:sz w:val="20"/>
                <w:lang w:val="ro-RO" w:eastAsia="en-US"/>
              </w:rPr>
              <w:t>ionată la sec</w:t>
            </w:r>
            <w:r w:rsidR="007B3468" w:rsidRPr="00D23532">
              <w:rPr>
                <w:noProof/>
                <w:sz w:val="20"/>
                <w:lang w:val="ro-RO" w:eastAsia="en-US"/>
              </w:rPr>
              <w:t>ţ</w:t>
            </w:r>
            <w:r w:rsidRPr="00D23532">
              <w:rPr>
                <w:noProof/>
                <w:sz w:val="20"/>
                <w:lang w:val="ro-RO" w:eastAsia="en-US"/>
              </w:rPr>
              <w:t xml:space="preserve">iunea 1.3.3 </w:t>
            </w:r>
          </w:p>
          <w:p w14:paraId="7E245B0B" w14:textId="77777777" w:rsidR="000C0C3D" w:rsidRPr="006409BA" w:rsidRDefault="000C0C3D" w:rsidP="00F16F05">
            <w:pPr>
              <w:pStyle w:val="ListParagraph"/>
              <w:ind w:left="360"/>
              <w:jc w:val="both"/>
              <w:rPr>
                <w:i/>
                <w:noProof/>
                <w:sz w:val="20"/>
                <w:lang w:val="ro-RO" w:eastAsia="en-US"/>
              </w:rPr>
            </w:pPr>
          </w:p>
          <w:p w14:paraId="53C5BEA3" w14:textId="09984291" w:rsidR="000C0C3D" w:rsidRPr="006409BA" w:rsidRDefault="000C0C3D" w:rsidP="00BC26C4">
            <w:pPr>
              <w:jc w:val="both"/>
              <w:rPr>
                <w:sz w:val="20"/>
                <w:szCs w:val="20"/>
              </w:rPr>
            </w:pPr>
            <w:r w:rsidRPr="00B878A5">
              <w:rPr>
                <w:i/>
                <w:iCs/>
                <w:color w:val="FF0000"/>
                <w:sz w:val="20"/>
                <w:szCs w:val="20"/>
              </w:rPr>
              <w:t>A se vedea sec</w:t>
            </w:r>
            <w:r w:rsidR="007B3468" w:rsidRPr="00B878A5">
              <w:rPr>
                <w:i/>
                <w:iCs/>
                <w:color w:val="FF0000"/>
                <w:sz w:val="20"/>
                <w:szCs w:val="20"/>
              </w:rPr>
              <w:t>ţ</w:t>
            </w:r>
            <w:r w:rsidRPr="00B878A5">
              <w:rPr>
                <w:i/>
                <w:iCs/>
                <w:color w:val="FF0000"/>
                <w:sz w:val="20"/>
                <w:szCs w:val="20"/>
              </w:rPr>
              <w:t xml:space="preserve">iunea Buget din </w:t>
            </w:r>
            <w:r w:rsidR="00BC26C4" w:rsidRPr="00B878A5">
              <w:rPr>
                <w:i/>
                <w:iCs/>
                <w:color w:val="FF0000"/>
                <w:sz w:val="20"/>
                <w:szCs w:val="20"/>
              </w:rPr>
              <w:t>C</w:t>
            </w:r>
            <w:r w:rsidRPr="00B878A5">
              <w:rPr>
                <w:i/>
                <w:iCs/>
                <w:color w:val="FF0000"/>
                <w:sz w:val="20"/>
                <w:szCs w:val="20"/>
              </w:rPr>
              <w:t>ererea de finan</w:t>
            </w:r>
            <w:r w:rsidR="007B3468" w:rsidRPr="00B878A5">
              <w:rPr>
                <w:i/>
                <w:iCs/>
                <w:color w:val="FF0000"/>
                <w:sz w:val="20"/>
                <w:szCs w:val="20"/>
              </w:rPr>
              <w:t>ţ</w:t>
            </w:r>
            <w:r w:rsidRPr="00B878A5">
              <w:rPr>
                <w:i/>
                <w:iCs/>
                <w:color w:val="FF0000"/>
                <w:sz w:val="20"/>
                <w:szCs w:val="20"/>
              </w:rPr>
              <w:t>are</w:t>
            </w:r>
            <w:r w:rsidR="004A7023" w:rsidRPr="00B878A5">
              <w:t xml:space="preserve"> </w:t>
            </w:r>
            <w:r w:rsidR="004A7023" w:rsidRPr="00B878A5">
              <w:rPr>
                <w:i/>
                <w:iCs/>
                <w:color w:val="FF0000"/>
                <w:sz w:val="20"/>
                <w:szCs w:val="20"/>
              </w:rPr>
              <w:t>și Anexa C.15 Bugetul proiectului</w:t>
            </w:r>
          </w:p>
        </w:tc>
        <w:tc>
          <w:tcPr>
            <w:tcW w:w="850" w:type="dxa"/>
          </w:tcPr>
          <w:p w14:paraId="642F66FA" w14:textId="77777777" w:rsidR="000C0C3D" w:rsidRPr="006409BA" w:rsidRDefault="000C0C3D" w:rsidP="00F16F05">
            <w:pPr>
              <w:jc w:val="center"/>
              <w:rPr>
                <w:sz w:val="20"/>
                <w:szCs w:val="20"/>
              </w:rPr>
            </w:pPr>
          </w:p>
        </w:tc>
        <w:tc>
          <w:tcPr>
            <w:tcW w:w="850" w:type="dxa"/>
          </w:tcPr>
          <w:p w14:paraId="098E7704" w14:textId="77777777" w:rsidR="000C0C3D" w:rsidRPr="006409BA" w:rsidRDefault="000C0C3D" w:rsidP="00F16F05">
            <w:pPr>
              <w:jc w:val="center"/>
              <w:rPr>
                <w:sz w:val="20"/>
                <w:szCs w:val="20"/>
              </w:rPr>
            </w:pPr>
          </w:p>
        </w:tc>
      </w:tr>
      <w:tr w:rsidR="000C0C3D" w:rsidRPr="006409BA" w14:paraId="74714F7B" w14:textId="77777777" w:rsidTr="00F16F05">
        <w:trPr>
          <w:trHeight w:val="351"/>
          <w:jc w:val="center"/>
        </w:trPr>
        <w:tc>
          <w:tcPr>
            <w:tcW w:w="8173" w:type="dxa"/>
            <w:gridSpan w:val="3"/>
          </w:tcPr>
          <w:p w14:paraId="3DEC2EDC" w14:textId="0EE0F8FA" w:rsidR="000F5BC7" w:rsidRPr="000F5BC7" w:rsidRDefault="000F5BC7" w:rsidP="000F5BC7">
            <w:pPr>
              <w:jc w:val="both"/>
              <w:rPr>
                <w:sz w:val="20"/>
              </w:rPr>
            </w:pPr>
            <w:r w:rsidRPr="000F5BC7">
              <w:rPr>
                <w:i/>
                <w:sz w:val="20"/>
              </w:rPr>
              <w:t>i)</w:t>
            </w:r>
            <w:r w:rsidRPr="000F5BC7">
              <w:rPr>
                <w:i/>
                <w:sz w:val="20"/>
              </w:rPr>
              <w:tab/>
            </w:r>
            <w:r w:rsidRPr="002904AE">
              <w:rPr>
                <w:sz w:val="20"/>
              </w:rPr>
              <w:t>Valoarea totală eligibilă a proiectelor dedicate nu depăşeşte pragurile stabilite prin ghidul solicitantului:</w:t>
            </w:r>
            <w:r w:rsidRPr="000F5BC7" w:rsidDel="000F5BC7">
              <w:rPr>
                <w:i/>
                <w:sz w:val="20"/>
              </w:rPr>
              <w:t xml:space="preserve"> </w:t>
            </w:r>
          </w:p>
          <w:p w14:paraId="483A0EF7" w14:textId="02F1884E" w:rsidR="00291819" w:rsidRPr="00291819" w:rsidRDefault="00291819" w:rsidP="00291819">
            <w:pPr>
              <w:pStyle w:val="ListParagraph"/>
              <w:numPr>
                <w:ilvl w:val="0"/>
                <w:numId w:val="17"/>
              </w:numPr>
              <w:jc w:val="both"/>
              <w:rPr>
                <w:noProof/>
                <w:sz w:val="20"/>
                <w:lang w:val="ro-RO" w:eastAsia="en-US"/>
              </w:rPr>
            </w:pPr>
            <w:r w:rsidRPr="00291819">
              <w:rPr>
                <w:noProof/>
                <w:sz w:val="20"/>
                <w:lang w:val="ro-RO" w:eastAsia="en-US"/>
              </w:rPr>
              <w:t>pentru acţiunile de tip A valoarea totală</w:t>
            </w:r>
            <w:r>
              <w:t xml:space="preserve"> </w:t>
            </w:r>
            <w:r w:rsidRPr="00291819">
              <w:rPr>
                <w:noProof/>
                <w:sz w:val="20"/>
                <w:lang w:val="ro-RO" w:eastAsia="en-US"/>
              </w:rPr>
              <w:t>eligibilă de 5.000.000 euro, respectiv 10.000.000 euro pentru proiecte de tip ITI Delta Dunării (echivalent în lei la cursul Infoeuro din luna anterioară depunerii Cererii de finanţare);</w:t>
            </w:r>
          </w:p>
          <w:p w14:paraId="765CEF12" w14:textId="766000ED" w:rsidR="00291819" w:rsidRPr="00291819" w:rsidRDefault="00291819" w:rsidP="00291819">
            <w:pPr>
              <w:pStyle w:val="ListParagraph"/>
              <w:numPr>
                <w:ilvl w:val="0"/>
                <w:numId w:val="17"/>
              </w:numPr>
              <w:jc w:val="both"/>
              <w:rPr>
                <w:noProof/>
                <w:sz w:val="20"/>
                <w:lang w:val="ro-RO" w:eastAsia="en-US"/>
              </w:rPr>
            </w:pPr>
            <w:r w:rsidRPr="00291819">
              <w:rPr>
                <w:noProof/>
                <w:sz w:val="20"/>
                <w:lang w:val="ro-RO" w:eastAsia="en-US"/>
              </w:rPr>
              <w:t xml:space="preserve">pentru acţiunile de tip B nu depăşeşte valoarea totală eligibilă de 10.000.000 euro respectiv 15.000.000 euro pentru proiecte de tip ITI Delta Dunării (echivalent în lei la cursul Infoeuro din luna anterioară depunerii Cererii de finanţare). </w:t>
            </w:r>
          </w:p>
          <w:p w14:paraId="6D5EA40D" w14:textId="5221CC1F" w:rsidR="000C0C3D" w:rsidRPr="006409BA" w:rsidRDefault="00291819" w:rsidP="00291819">
            <w:pPr>
              <w:pStyle w:val="ListParagraph"/>
              <w:numPr>
                <w:ilvl w:val="0"/>
                <w:numId w:val="17"/>
              </w:numPr>
              <w:jc w:val="both"/>
              <w:rPr>
                <w:i/>
                <w:noProof/>
                <w:sz w:val="20"/>
                <w:lang w:val="ro-RO" w:eastAsia="en-US"/>
              </w:rPr>
            </w:pPr>
            <w:r w:rsidRPr="00291819">
              <w:rPr>
                <w:noProof/>
                <w:sz w:val="20"/>
                <w:lang w:val="ro-RO" w:eastAsia="en-US"/>
              </w:rPr>
              <w:t>pentru acţiunile de tip C, nu depăşeşte valoarea totală</w:t>
            </w:r>
            <w:r>
              <w:t xml:space="preserve"> </w:t>
            </w:r>
            <w:r w:rsidRPr="00291819">
              <w:rPr>
                <w:noProof/>
                <w:sz w:val="20"/>
                <w:lang w:val="ro-RO" w:eastAsia="en-US"/>
              </w:rPr>
              <w:t>eligibilă de 20.000.000 Euro.</w:t>
            </w:r>
          </w:p>
          <w:p w14:paraId="62C888F2" w14:textId="401B63D1" w:rsidR="000C0C3D" w:rsidRPr="006409BA" w:rsidRDefault="000C0C3D" w:rsidP="004E1014">
            <w:pPr>
              <w:jc w:val="both"/>
              <w:rPr>
                <w:i/>
                <w:sz w:val="20"/>
                <w:szCs w:val="20"/>
              </w:rPr>
            </w:pPr>
            <w:r w:rsidRPr="006409BA">
              <w:rPr>
                <w:i/>
                <w:iCs/>
                <w:color w:val="FF0000"/>
                <w:sz w:val="20"/>
                <w:szCs w:val="20"/>
              </w:rPr>
              <w:lastRenderedPageBreak/>
              <w:t>Conform sec</w:t>
            </w:r>
            <w:r w:rsidR="007B3468" w:rsidRPr="006409BA">
              <w:rPr>
                <w:i/>
                <w:iCs/>
                <w:color w:val="FF0000"/>
                <w:sz w:val="20"/>
                <w:szCs w:val="20"/>
              </w:rPr>
              <w:t>ţ</w:t>
            </w:r>
            <w:r w:rsidRPr="006409BA">
              <w:rPr>
                <w:i/>
                <w:iCs/>
                <w:color w:val="FF0000"/>
                <w:sz w:val="20"/>
                <w:szCs w:val="20"/>
              </w:rPr>
              <w:t xml:space="preserve">iunii Buget din </w:t>
            </w:r>
            <w:r w:rsidR="004E1014"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r w:rsidR="004A7023">
              <w:t xml:space="preserve"> </w:t>
            </w:r>
            <w:r w:rsidR="004A7023" w:rsidRPr="00291819">
              <w:rPr>
                <w:i/>
                <w:iCs/>
                <w:color w:val="FF0000"/>
                <w:sz w:val="20"/>
                <w:szCs w:val="20"/>
              </w:rPr>
              <w:t>și Anexa C.15 Bugetul proiectului</w:t>
            </w:r>
          </w:p>
        </w:tc>
        <w:tc>
          <w:tcPr>
            <w:tcW w:w="850" w:type="dxa"/>
          </w:tcPr>
          <w:p w14:paraId="423AA06E" w14:textId="77777777" w:rsidR="000C0C3D" w:rsidRPr="006409BA" w:rsidRDefault="000C0C3D" w:rsidP="00F16F05">
            <w:pPr>
              <w:jc w:val="center"/>
              <w:rPr>
                <w:sz w:val="20"/>
                <w:szCs w:val="20"/>
              </w:rPr>
            </w:pPr>
          </w:p>
        </w:tc>
        <w:tc>
          <w:tcPr>
            <w:tcW w:w="850" w:type="dxa"/>
          </w:tcPr>
          <w:p w14:paraId="5E2960BE" w14:textId="77777777" w:rsidR="000C0C3D" w:rsidRPr="006409BA" w:rsidRDefault="000C0C3D" w:rsidP="00F16F05">
            <w:pPr>
              <w:jc w:val="center"/>
              <w:rPr>
                <w:sz w:val="20"/>
                <w:szCs w:val="20"/>
              </w:rPr>
            </w:pPr>
          </w:p>
        </w:tc>
      </w:tr>
      <w:tr w:rsidR="000C0C3D" w:rsidRPr="006409BA" w14:paraId="4F43F87D" w14:textId="77777777" w:rsidTr="00E2333A">
        <w:trPr>
          <w:trHeight w:val="942"/>
          <w:jc w:val="center"/>
        </w:trPr>
        <w:tc>
          <w:tcPr>
            <w:tcW w:w="8173" w:type="dxa"/>
            <w:gridSpan w:val="3"/>
          </w:tcPr>
          <w:p w14:paraId="3A03288E" w14:textId="5FFEC865" w:rsidR="000C0C3D" w:rsidRPr="002904AE" w:rsidRDefault="003729A5" w:rsidP="003729A5">
            <w:pPr>
              <w:pStyle w:val="ListParagraph"/>
              <w:ind w:left="360"/>
              <w:jc w:val="both"/>
              <w:rPr>
                <w:noProof/>
                <w:sz w:val="20"/>
                <w:lang w:val="ro-RO" w:eastAsia="en-US"/>
              </w:rPr>
            </w:pPr>
            <w:r>
              <w:rPr>
                <w:i/>
                <w:noProof/>
                <w:sz w:val="20"/>
                <w:lang w:val="ro-RO" w:eastAsia="en-US"/>
              </w:rPr>
              <w:lastRenderedPageBreak/>
              <w:t xml:space="preserve">j) </w:t>
            </w:r>
            <w:r w:rsidR="000C0C3D" w:rsidRPr="002904AE">
              <w:rPr>
                <w:noProof/>
                <w:sz w:val="20"/>
                <w:lang w:val="ro-RO" w:eastAsia="en-US"/>
              </w:rPr>
              <w:t>Proiectul trebuie:</w:t>
            </w:r>
          </w:p>
          <w:p w14:paraId="2637A7A1" w14:textId="77777777" w:rsidR="000C0C3D" w:rsidRPr="006409BA" w:rsidRDefault="000C0C3D" w:rsidP="00B20164">
            <w:pPr>
              <w:pStyle w:val="ListParagraph"/>
              <w:numPr>
                <w:ilvl w:val="0"/>
                <w:numId w:val="7"/>
              </w:numPr>
              <w:tabs>
                <w:tab w:val="left" w:pos="623"/>
              </w:tabs>
              <w:ind w:left="623" w:hanging="284"/>
              <w:contextualSpacing w:val="0"/>
              <w:jc w:val="both"/>
              <w:rPr>
                <w:noProof/>
                <w:color w:val="000000"/>
                <w:sz w:val="20"/>
                <w:lang w:val="ro-RO" w:eastAsia="en-US"/>
              </w:rPr>
            </w:pPr>
            <w:r w:rsidRPr="006409BA">
              <w:rPr>
                <w:noProof/>
                <w:color w:val="000000"/>
                <w:sz w:val="20"/>
                <w:lang w:val="ro-RO" w:eastAsia="en-US"/>
              </w:rPr>
              <w:t xml:space="preserve">Să respecte legislaţia </w:t>
            </w:r>
            <w:r w:rsidR="007B3468" w:rsidRPr="006409BA">
              <w:rPr>
                <w:noProof/>
                <w:color w:val="000000"/>
                <w:sz w:val="20"/>
                <w:lang w:val="ro-RO" w:eastAsia="en-US"/>
              </w:rPr>
              <w:t>ş</w:t>
            </w:r>
            <w:r w:rsidRPr="006409BA">
              <w:rPr>
                <w:noProof/>
                <w:color w:val="000000"/>
                <w:sz w:val="20"/>
                <w:lang w:val="ro-RO" w:eastAsia="en-US"/>
              </w:rPr>
              <w:t>i regulile în domeniul egalităţii de şanse şi politicii nediscriminatorii, dezvoltării durabile, achiziţiilor publice, informării şi publicităţii şi ajutorului de stat</w:t>
            </w:r>
          </w:p>
          <w:p w14:paraId="40268F60" w14:textId="77777777" w:rsidR="00B20164" w:rsidRPr="00B20164" w:rsidRDefault="00B20164" w:rsidP="00B20164">
            <w:pPr>
              <w:pStyle w:val="ListParagraph"/>
              <w:numPr>
                <w:ilvl w:val="0"/>
                <w:numId w:val="7"/>
              </w:numPr>
              <w:tabs>
                <w:tab w:val="left" w:pos="764"/>
              </w:tabs>
              <w:ind w:left="623" w:hanging="294"/>
              <w:rPr>
                <w:noProof/>
                <w:color w:val="000000"/>
                <w:sz w:val="20"/>
                <w:lang w:val="ro-RO" w:eastAsia="en-US"/>
              </w:rPr>
            </w:pPr>
            <w:r w:rsidRPr="00B20164">
              <w:rPr>
                <w:noProof/>
                <w:color w:val="000000"/>
                <w:sz w:val="20"/>
                <w:lang w:val="ro-RO" w:eastAsia="en-US"/>
              </w:rPr>
              <w:t>Să nu fi beneficiat de finanţare din fonduri publice (altele decât fondurile proprii) în ultimii 5 ani înainte de data depunerii cererii de finanţare, pentru aceleaşi tip de activităţi; dacă proiectul a fost finanţat din fonduri proprii, acesta este eligibil doar dacă nu este finalizat la data depunerii;</w:t>
            </w:r>
          </w:p>
          <w:p w14:paraId="22571F15" w14:textId="77777777" w:rsidR="000C0C3D" w:rsidRPr="006409BA" w:rsidRDefault="000C0C3D" w:rsidP="00B20164">
            <w:pPr>
              <w:pStyle w:val="ListParagraph"/>
              <w:numPr>
                <w:ilvl w:val="0"/>
                <w:numId w:val="7"/>
              </w:numPr>
              <w:tabs>
                <w:tab w:val="left" w:pos="764"/>
              </w:tabs>
              <w:ind w:left="623" w:hanging="284"/>
              <w:contextualSpacing w:val="0"/>
              <w:jc w:val="both"/>
              <w:rPr>
                <w:noProof/>
                <w:color w:val="000000"/>
                <w:sz w:val="20"/>
                <w:lang w:val="ro-RO" w:eastAsia="en-US"/>
              </w:rPr>
            </w:pPr>
            <w:r w:rsidRPr="006409BA">
              <w:rPr>
                <w:noProof/>
                <w:color w:val="000000"/>
                <w:sz w:val="20"/>
                <w:lang w:val="ro-RO" w:eastAsia="en-US"/>
              </w:rPr>
              <w:t>Să respecte prevederile legislaţiei naţionale referitoare la eligibilitatea cheltuielilor</w:t>
            </w:r>
          </w:p>
          <w:p w14:paraId="03502DDE" w14:textId="77777777" w:rsidR="000C0C3D" w:rsidRPr="006409BA" w:rsidRDefault="000C0C3D" w:rsidP="00BA7362">
            <w:pPr>
              <w:pStyle w:val="ListParagraph"/>
              <w:rPr>
                <w:noProof/>
                <w:color w:val="000000"/>
                <w:sz w:val="20"/>
                <w:lang w:val="ro-RO" w:eastAsia="en-US"/>
              </w:rPr>
            </w:pPr>
          </w:p>
          <w:p w14:paraId="35FC4AD5" w14:textId="77777777" w:rsidR="000C0C3D" w:rsidRPr="006409BA" w:rsidRDefault="000C0C3D" w:rsidP="00157F31">
            <w:pPr>
              <w:jc w:val="both"/>
              <w:rPr>
                <w:sz w:val="20"/>
                <w:szCs w:val="20"/>
              </w:rPr>
            </w:pPr>
            <w:r w:rsidRPr="006409BA">
              <w:rPr>
                <w:i/>
                <w:iCs/>
                <w:color w:val="FF0000"/>
                <w:sz w:val="20"/>
                <w:szCs w:val="20"/>
              </w:rPr>
              <w:t>Conform Declara</w:t>
            </w:r>
            <w:r w:rsidR="007B3468" w:rsidRPr="006409BA">
              <w:rPr>
                <w:i/>
                <w:iCs/>
                <w:color w:val="FF0000"/>
                <w:sz w:val="20"/>
                <w:szCs w:val="20"/>
              </w:rPr>
              <w:t>ţ</w:t>
            </w:r>
            <w:r w:rsidRPr="006409BA">
              <w:rPr>
                <w:i/>
                <w:iCs/>
                <w:color w:val="FF0000"/>
                <w:sz w:val="20"/>
                <w:szCs w:val="20"/>
              </w:rPr>
              <w:t>iei de eligibilitate a solicitantului (Anexa C1.1)</w:t>
            </w:r>
            <w:r w:rsidR="00157F31">
              <w:t xml:space="preserve"> </w:t>
            </w:r>
            <w:r w:rsidR="00157F31" w:rsidRPr="00157F31">
              <w:rPr>
                <w:i/>
                <w:iCs/>
                <w:color w:val="FF0000"/>
                <w:sz w:val="20"/>
                <w:szCs w:val="20"/>
              </w:rPr>
              <w:t>corelat cu secțiunea Principii orizontale</w:t>
            </w:r>
          </w:p>
        </w:tc>
        <w:tc>
          <w:tcPr>
            <w:tcW w:w="850" w:type="dxa"/>
          </w:tcPr>
          <w:p w14:paraId="2ACF952A" w14:textId="77777777" w:rsidR="000C0C3D" w:rsidRPr="006409BA" w:rsidRDefault="000C0C3D" w:rsidP="00F16F05">
            <w:pPr>
              <w:jc w:val="center"/>
              <w:rPr>
                <w:sz w:val="20"/>
                <w:szCs w:val="20"/>
              </w:rPr>
            </w:pPr>
          </w:p>
        </w:tc>
        <w:tc>
          <w:tcPr>
            <w:tcW w:w="850" w:type="dxa"/>
          </w:tcPr>
          <w:p w14:paraId="789A372F" w14:textId="77777777" w:rsidR="000C0C3D" w:rsidRPr="006409BA" w:rsidRDefault="000C0C3D" w:rsidP="00F16F05">
            <w:pPr>
              <w:jc w:val="center"/>
              <w:rPr>
                <w:sz w:val="20"/>
                <w:szCs w:val="20"/>
              </w:rPr>
            </w:pPr>
          </w:p>
        </w:tc>
      </w:tr>
      <w:tr w:rsidR="00862B1C" w:rsidRPr="006409BA" w14:paraId="5D891C12" w14:textId="77777777" w:rsidTr="00E2333A">
        <w:trPr>
          <w:trHeight w:val="942"/>
          <w:jc w:val="center"/>
        </w:trPr>
        <w:tc>
          <w:tcPr>
            <w:tcW w:w="8173" w:type="dxa"/>
            <w:gridSpan w:val="3"/>
          </w:tcPr>
          <w:p w14:paraId="7DA0BB55" w14:textId="48634E98" w:rsidR="00862B1C" w:rsidRPr="00862B1C" w:rsidRDefault="003729A5" w:rsidP="003729A5">
            <w:pPr>
              <w:pStyle w:val="ListParagraph"/>
              <w:spacing w:after="160" w:line="259" w:lineRule="auto"/>
              <w:ind w:left="360"/>
              <w:jc w:val="both"/>
              <w:rPr>
                <w:noProof/>
                <w:color w:val="000000"/>
                <w:sz w:val="20"/>
                <w:lang w:val="ro-RO" w:eastAsia="en-US"/>
              </w:rPr>
            </w:pPr>
            <w:r>
              <w:rPr>
                <w:noProof/>
                <w:color w:val="000000"/>
                <w:sz w:val="20"/>
                <w:lang w:val="ro-RO" w:eastAsia="en-US"/>
              </w:rPr>
              <w:t xml:space="preserve">k) </w:t>
            </w:r>
            <w:r w:rsidR="00862B1C" w:rsidRPr="00862B1C">
              <w:rPr>
                <w:noProof/>
                <w:color w:val="000000"/>
                <w:sz w:val="20"/>
                <w:lang w:val="ro-RO" w:eastAsia="en-US"/>
              </w:rPr>
              <w:t>Nu sunt propuse spre finanțare operațiuni care au fost încheiate în mod fizic sau implementate integral la data deciziei de a investi și pentru care toate plățile aferente au fost efectuate, iar contribuția publică relevantă a fost plătită beneficiarilor</w:t>
            </w:r>
          </w:p>
          <w:p w14:paraId="1A3FA99C" w14:textId="77777777" w:rsidR="00862B1C" w:rsidRPr="00862B1C" w:rsidRDefault="00862B1C" w:rsidP="00862B1C">
            <w:pPr>
              <w:pStyle w:val="ListParagraph"/>
              <w:numPr>
                <w:ilvl w:val="0"/>
                <w:numId w:val="35"/>
              </w:numPr>
              <w:jc w:val="both"/>
              <w:rPr>
                <w:rFonts w:eastAsia="Times New Roman"/>
                <w:i/>
                <w:iCs/>
                <w:noProof/>
                <w:color w:val="FF0000"/>
                <w:sz w:val="20"/>
                <w:lang w:val="ro-RO" w:eastAsia="en-US"/>
              </w:rPr>
            </w:pPr>
            <w:r w:rsidRPr="00862B1C">
              <w:rPr>
                <w:rFonts w:eastAsia="Times New Roman"/>
                <w:i/>
                <w:iCs/>
                <w:noProof/>
                <w:color w:val="FF0000"/>
                <w:sz w:val="20"/>
                <w:lang w:val="ro-RO" w:eastAsia="en-US"/>
              </w:rPr>
              <w:t>Se probează prin secțiunea Activități previzionate și prin secțiunea Buget din Cererea de finanțare</w:t>
            </w:r>
          </w:p>
          <w:p w14:paraId="175A97B9" w14:textId="77777777" w:rsidR="00862B1C" w:rsidRPr="006409BA" w:rsidRDefault="00862B1C" w:rsidP="00862B1C">
            <w:pPr>
              <w:pStyle w:val="ListParagraph"/>
              <w:ind w:left="360"/>
              <w:jc w:val="both"/>
              <w:rPr>
                <w:i/>
                <w:noProof/>
                <w:sz w:val="20"/>
                <w:lang w:val="ro-RO" w:eastAsia="en-US"/>
              </w:rPr>
            </w:pPr>
          </w:p>
        </w:tc>
        <w:tc>
          <w:tcPr>
            <w:tcW w:w="850" w:type="dxa"/>
          </w:tcPr>
          <w:p w14:paraId="097B43B7" w14:textId="77777777" w:rsidR="00862B1C" w:rsidRPr="006409BA" w:rsidRDefault="00862B1C" w:rsidP="00F16F05">
            <w:pPr>
              <w:jc w:val="center"/>
              <w:rPr>
                <w:sz w:val="20"/>
                <w:szCs w:val="20"/>
              </w:rPr>
            </w:pPr>
          </w:p>
        </w:tc>
        <w:tc>
          <w:tcPr>
            <w:tcW w:w="850" w:type="dxa"/>
          </w:tcPr>
          <w:p w14:paraId="58E17D19" w14:textId="77777777" w:rsidR="00862B1C" w:rsidRPr="006409BA" w:rsidRDefault="00862B1C" w:rsidP="00F16F05">
            <w:pPr>
              <w:jc w:val="center"/>
              <w:rPr>
                <w:sz w:val="20"/>
                <w:szCs w:val="20"/>
              </w:rPr>
            </w:pPr>
          </w:p>
        </w:tc>
      </w:tr>
      <w:tr w:rsidR="000C0C3D" w:rsidRPr="006409BA" w14:paraId="553725BE" w14:textId="77777777" w:rsidTr="00F16F05">
        <w:trPr>
          <w:jc w:val="center"/>
        </w:trPr>
        <w:tc>
          <w:tcPr>
            <w:tcW w:w="8173" w:type="dxa"/>
            <w:gridSpan w:val="3"/>
          </w:tcPr>
          <w:p w14:paraId="7006BF45" w14:textId="3C621780" w:rsidR="000C0C3D" w:rsidRPr="003F44DD" w:rsidRDefault="003729A5" w:rsidP="003729A5">
            <w:pPr>
              <w:pStyle w:val="ListParagraph"/>
              <w:ind w:left="360"/>
              <w:jc w:val="both"/>
              <w:rPr>
                <w:i/>
                <w:noProof/>
                <w:color w:val="000000"/>
                <w:sz w:val="20"/>
                <w:lang w:val="ro-RO" w:eastAsia="en-US"/>
              </w:rPr>
            </w:pPr>
            <w:r>
              <w:rPr>
                <w:noProof/>
                <w:color w:val="000000"/>
                <w:sz w:val="20"/>
                <w:lang w:val="ro-RO" w:eastAsia="en-US"/>
              </w:rPr>
              <w:t>l) Pentru acțiunile de tip B s</w:t>
            </w:r>
            <w:r w:rsidR="0010432C" w:rsidRPr="006409BA">
              <w:rPr>
                <w:noProof/>
                <w:color w:val="000000"/>
                <w:sz w:val="20"/>
                <w:lang w:val="ro-RO" w:eastAsia="en-US"/>
              </w:rPr>
              <w:t>e va demonstra dreptul de</w:t>
            </w:r>
            <w:r w:rsidR="000C0C3D" w:rsidRPr="006409BA">
              <w:rPr>
                <w:noProof/>
                <w:color w:val="000000"/>
                <w:sz w:val="20"/>
                <w:lang w:val="ro-RO" w:eastAsia="en-US"/>
              </w:rPr>
              <w:t xml:space="preserve"> proprietate</w:t>
            </w:r>
            <w:r w:rsidR="006536F1">
              <w:rPr>
                <w:noProof/>
                <w:color w:val="000000"/>
                <w:sz w:val="20"/>
                <w:lang w:val="ro-RO" w:eastAsia="en-US"/>
              </w:rPr>
              <w:t xml:space="preserve"> și/sau</w:t>
            </w:r>
            <w:r w:rsidR="000C0C3D" w:rsidRPr="006409BA">
              <w:rPr>
                <w:noProof/>
                <w:color w:val="000000"/>
                <w:sz w:val="20"/>
                <w:lang w:val="ro-RO" w:eastAsia="en-US"/>
              </w:rPr>
              <w:t xml:space="preserve"> concesiune cu privire la terenul unde se face investi</w:t>
            </w:r>
            <w:r w:rsidR="007B3468" w:rsidRPr="006409BA">
              <w:rPr>
                <w:noProof/>
                <w:color w:val="000000"/>
                <w:sz w:val="20"/>
                <w:lang w:val="ro-RO" w:eastAsia="en-US"/>
              </w:rPr>
              <w:t>ţ</w:t>
            </w:r>
            <w:r w:rsidR="000C0C3D" w:rsidRPr="006409BA">
              <w:rPr>
                <w:noProof/>
                <w:color w:val="000000"/>
                <w:sz w:val="20"/>
                <w:lang w:val="ro-RO" w:eastAsia="en-US"/>
              </w:rPr>
              <w:t>ia</w:t>
            </w:r>
            <w:r>
              <w:rPr>
                <w:noProof/>
                <w:color w:val="000000"/>
                <w:sz w:val="20"/>
                <w:lang w:val="ro-RO" w:eastAsia="en-US"/>
              </w:rPr>
              <w:t>/lucrările de infrastructură</w:t>
            </w:r>
            <w:r w:rsidR="000C0C3D" w:rsidRPr="006409BA">
              <w:rPr>
                <w:noProof/>
                <w:color w:val="000000"/>
                <w:sz w:val="20"/>
                <w:lang w:val="ro-RO" w:eastAsia="en-US"/>
              </w:rPr>
              <w:t xml:space="preserve">, </w:t>
            </w:r>
            <w:r w:rsidR="000C0C3D" w:rsidRPr="003F44DD">
              <w:rPr>
                <w:noProof/>
                <w:color w:val="000000"/>
                <w:sz w:val="20"/>
                <w:lang w:val="ro-RO" w:eastAsia="en-US"/>
              </w:rPr>
              <w:t xml:space="preserve">pe perioada implementării proiectului </w:t>
            </w:r>
            <w:r w:rsidR="007B3468" w:rsidRPr="003F44DD">
              <w:rPr>
                <w:noProof/>
                <w:color w:val="000000"/>
                <w:sz w:val="20"/>
                <w:lang w:val="ro-RO" w:eastAsia="en-US"/>
              </w:rPr>
              <w:t>ş</w:t>
            </w:r>
            <w:r w:rsidR="000C0C3D" w:rsidRPr="003F44DD">
              <w:rPr>
                <w:noProof/>
                <w:color w:val="000000"/>
                <w:sz w:val="20"/>
                <w:lang w:val="ro-RO" w:eastAsia="en-US"/>
              </w:rPr>
              <w:t>i inclusiv pe o perioadă de cinci ani de la data previzionată pentru efectuarea plă</w:t>
            </w:r>
            <w:r w:rsidR="007B3468" w:rsidRPr="003F44DD">
              <w:rPr>
                <w:noProof/>
                <w:color w:val="000000"/>
                <w:sz w:val="20"/>
                <w:lang w:val="ro-RO" w:eastAsia="en-US"/>
              </w:rPr>
              <w:t>ţ</w:t>
            </w:r>
            <w:r w:rsidR="000C0C3D" w:rsidRPr="003F44DD">
              <w:rPr>
                <w:noProof/>
                <w:color w:val="000000"/>
                <w:sz w:val="20"/>
                <w:lang w:val="ro-RO" w:eastAsia="en-US"/>
              </w:rPr>
              <w:t>ii finale în cadrul proiectului. Contractul de concesiune trebuie să se afle în perioada de valabilitate</w:t>
            </w:r>
          </w:p>
          <w:p w14:paraId="71687689" w14:textId="77777777" w:rsidR="000C0C3D" w:rsidRPr="006409BA" w:rsidRDefault="000C0C3D" w:rsidP="00F25743">
            <w:pPr>
              <w:pStyle w:val="ListParagraph"/>
              <w:ind w:left="360"/>
              <w:jc w:val="both"/>
              <w:rPr>
                <w:i/>
                <w:noProof/>
                <w:color w:val="000000"/>
                <w:sz w:val="20"/>
                <w:lang w:val="ro-RO" w:eastAsia="en-US"/>
              </w:rPr>
            </w:pPr>
          </w:p>
          <w:p w14:paraId="6C9209AA" w14:textId="2D8D3F69" w:rsidR="006536F1" w:rsidRPr="00291819" w:rsidRDefault="00FB0DD6" w:rsidP="006536F1">
            <w:pPr>
              <w:pStyle w:val="ListParagraph"/>
              <w:numPr>
                <w:ilvl w:val="0"/>
                <w:numId w:val="35"/>
              </w:numPr>
              <w:jc w:val="both"/>
              <w:rPr>
                <w:i/>
                <w:iCs/>
                <w:color w:val="FF0000"/>
                <w:sz w:val="20"/>
              </w:rPr>
            </w:pPr>
            <w:r w:rsidRPr="00291819">
              <w:rPr>
                <w:i/>
                <w:iCs/>
                <w:color w:val="FF0000"/>
                <w:sz w:val="20"/>
              </w:rPr>
              <w:t xml:space="preserve">Se </w:t>
            </w:r>
            <w:proofErr w:type="spellStart"/>
            <w:r w:rsidRPr="00291819">
              <w:rPr>
                <w:i/>
                <w:iCs/>
                <w:color w:val="FF0000"/>
                <w:sz w:val="20"/>
              </w:rPr>
              <w:t>probează</w:t>
            </w:r>
            <w:proofErr w:type="spellEnd"/>
            <w:r w:rsidRPr="00291819">
              <w:rPr>
                <w:i/>
                <w:iCs/>
                <w:color w:val="FF0000"/>
                <w:sz w:val="20"/>
              </w:rPr>
              <w:t xml:space="preserve"> </w:t>
            </w:r>
            <w:r w:rsidR="006536F1" w:rsidRPr="00291819">
              <w:rPr>
                <w:i/>
                <w:iCs/>
                <w:color w:val="FF0000"/>
                <w:sz w:val="20"/>
              </w:rPr>
              <w:t xml:space="preserve">cu </w:t>
            </w:r>
            <w:proofErr w:type="spellStart"/>
            <w:r w:rsidR="006536F1" w:rsidRPr="00291819">
              <w:rPr>
                <w:i/>
                <w:iCs/>
                <w:color w:val="FF0000"/>
                <w:sz w:val="20"/>
              </w:rPr>
              <w:t>Declarația</w:t>
            </w:r>
            <w:proofErr w:type="spellEnd"/>
            <w:r w:rsidR="006536F1" w:rsidRPr="00291819">
              <w:rPr>
                <w:i/>
                <w:iCs/>
                <w:color w:val="FF0000"/>
                <w:sz w:val="20"/>
              </w:rPr>
              <w:t xml:space="preserve"> de </w:t>
            </w:r>
            <w:proofErr w:type="spellStart"/>
            <w:r w:rsidR="006536F1" w:rsidRPr="00291819">
              <w:rPr>
                <w:i/>
                <w:iCs/>
                <w:color w:val="FF0000"/>
                <w:sz w:val="20"/>
              </w:rPr>
              <w:t>eligibilitate</w:t>
            </w:r>
            <w:proofErr w:type="spellEnd"/>
            <w:r w:rsidR="006536F1" w:rsidRPr="00291819">
              <w:rPr>
                <w:i/>
                <w:iCs/>
                <w:color w:val="FF0000"/>
                <w:sz w:val="20"/>
              </w:rPr>
              <w:t xml:space="preserve"> a </w:t>
            </w:r>
            <w:proofErr w:type="spellStart"/>
            <w:r w:rsidR="006536F1" w:rsidRPr="00291819">
              <w:rPr>
                <w:i/>
                <w:iCs/>
                <w:color w:val="FF0000"/>
                <w:sz w:val="20"/>
              </w:rPr>
              <w:t>solicitantului</w:t>
            </w:r>
            <w:proofErr w:type="spellEnd"/>
            <w:r w:rsidR="006536F1" w:rsidRPr="00291819">
              <w:rPr>
                <w:i/>
                <w:iCs/>
                <w:color w:val="FF0000"/>
                <w:sz w:val="20"/>
              </w:rPr>
              <w:t>/</w:t>
            </w:r>
            <w:proofErr w:type="spellStart"/>
            <w:r w:rsidR="006536F1" w:rsidRPr="00291819">
              <w:rPr>
                <w:i/>
                <w:iCs/>
                <w:color w:val="FF0000"/>
                <w:sz w:val="20"/>
              </w:rPr>
              <w:t>partenerului</w:t>
            </w:r>
            <w:proofErr w:type="spellEnd"/>
            <w:r w:rsidR="006536F1" w:rsidRPr="00291819">
              <w:rPr>
                <w:i/>
                <w:iCs/>
                <w:color w:val="FF0000"/>
                <w:sz w:val="20"/>
              </w:rPr>
              <w:t xml:space="preserve"> (</w:t>
            </w:r>
            <w:proofErr w:type="spellStart"/>
            <w:r w:rsidR="006536F1" w:rsidRPr="00291819">
              <w:rPr>
                <w:i/>
                <w:iCs/>
                <w:color w:val="FF0000"/>
                <w:sz w:val="20"/>
              </w:rPr>
              <w:t>Anexa</w:t>
            </w:r>
            <w:proofErr w:type="spellEnd"/>
            <w:r w:rsidR="006536F1" w:rsidRPr="00291819">
              <w:rPr>
                <w:i/>
                <w:iCs/>
                <w:color w:val="FF0000"/>
                <w:sz w:val="20"/>
              </w:rPr>
              <w:t xml:space="preserve"> C1.1. la </w:t>
            </w:r>
            <w:proofErr w:type="spellStart"/>
            <w:r w:rsidR="006536F1" w:rsidRPr="00291819">
              <w:rPr>
                <w:i/>
                <w:iCs/>
                <w:color w:val="FF0000"/>
                <w:sz w:val="20"/>
              </w:rPr>
              <w:t>Cererea</w:t>
            </w:r>
            <w:proofErr w:type="spellEnd"/>
            <w:r w:rsidR="006536F1" w:rsidRPr="00291819">
              <w:rPr>
                <w:i/>
                <w:iCs/>
                <w:color w:val="FF0000"/>
                <w:sz w:val="20"/>
              </w:rPr>
              <w:t xml:space="preserve"> de </w:t>
            </w:r>
            <w:proofErr w:type="spellStart"/>
            <w:r w:rsidR="006536F1" w:rsidRPr="00291819">
              <w:rPr>
                <w:i/>
                <w:iCs/>
                <w:color w:val="FF0000"/>
                <w:sz w:val="20"/>
              </w:rPr>
              <w:t>finanţare</w:t>
            </w:r>
            <w:proofErr w:type="spellEnd"/>
            <w:r w:rsidR="006536F1" w:rsidRPr="00291819">
              <w:rPr>
                <w:i/>
                <w:iCs/>
                <w:color w:val="FF0000"/>
                <w:sz w:val="20"/>
              </w:rPr>
              <w:t xml:space="preserve"> </w:t>
            </w:r>
            <w:proofErr w:type="spellStart"/>
            <w:r w:rsidR="006536F1" w:rsidRPr="00291819">
              <w:rPr>
                <w:i/>
                <w:iCs/>
                <w:color w:val="FF0000"/>
                <w:sz w:val="20"/>
              </w:rPr>
              <w:t>și</w:t>
            </w:r>
            <w:proofErr w:type="spellEnd"/>
            <w:r w:rsidR="006536F1" w:rsidRPr="00291819">
              <w:rPr>
                <w:i/>
                <w:iCs/>
                <w:color w:val="FF0000"/>
                <w:sz w:val="20"/>
              </w:rPr>
              <w:t xml:space="preserve"> </w:t>
            </w:r>
            <w:proofErr w:type="spellStart"/>
            <w:r w:rsidR="006536F1" w:rsidRPr="00291819">
              <w:rPr>
                <w:i/>
                <w:iCs/>
                <w:color w:val="FF0000"/>
                <w:sz w:val="20"/>
              </w:rPr>
              <w:t>Anexele</w:t>
            </w:r>
            <w:proofErr w:type="spellEnd"/>
            <w:r w:rsidR="006536F1" w:rsidRPr="00291819">
              <w:rPr>
                <w:i/>
                <w:iCs/>
                <w:color w:val="FF0000"/>
                <w:sz w:val="20"/>
              </w:rPr>
              <w:t xml:space="preserve"> de tip C4 - </w:t>
            </w:r>
            <w:proofErr w:type="spellStart"/>
            <w:r w:rsidR="006536F1" w:rsidRPr="00291819">
              <w:rPr>
                <w:i/>
                <w:iCs/>
                <w:color w:val="FF0000"/>
                <w:sz w:val="20"/>
              </w:rPr>
              <w:t>documente</w:t>
            </w:r>
            <w:proofErr w:type="spellEnd"/>
            <w:r w:rsidR="006536F1" w:rsidRPr="00291819">
              <w:rPr>
                <w:i/>
                <w:iCs/>
                <w:color w:val="FF0000"/>
                <w:sz w:val="20"/>
              </w:rPr>
              <w:t xml:space="preserve"> </w:t>
            </w:r>
            <w:proofErr w:type="spellStart"/>
            <w:r w:rsidR="006536F1" w:rsidRPr="00291819">
              <w:rPr>
                <w:i/>
                <w:iCs/>
                <w:color w:val="FF0000"/>
                <w:sz w:val="20"/>
              </w:rPr>
              <w:t>justificative</w:t>
            </w:r>
            <w:proofErr w:type="spellEnd"/>
            <w:r w:rsidR="006536F1" w:rsidRPr="00291819">
              <w:rPr>
                <w:i/>
                <w:iCs/>
                <w:color w:val="FF0000"/>
                <w:sz w:val="20"/>
              </w:rPr>
              <w:t xml:space="preserve"> </w:t>
            </w:r>
            <w:proofErr w:type="spellStart"/>
            <w:r w:rsidR="006536F1" w:rsidRPr="00291819">
              <w:rPr>
                <w:i/>
                <w:iCs/>
                <w:color w:val="FF0000"/>
                <w:sz w:val="20"/>
              </w:rPr>
              <w:t>privind</w:t>
            </w:r>
            <w:proofErr w:type="spellEnd"/>
            <w:r w:rsidR="006536F1" w:rsidRPr="00291819">
              <w:rPr>
                <w:i/>
                <w:iCs/>
                <w:color w:val="FF0000"/>
                <w:sz w:val="20"/>
              </w:rPr>
              <w:t xml:space="preserve"> </w:t>
            </w:r>
            <w:proofErr w:type="spellStart"/>
            <w:r w:rsidR="006536F1" w:rsidRPr="00291819">
              <w:rPr>
                <w:i/>
                <w:iCs/>
                <w:color w:val="FF0000"/>
                <w:sz w:val="20"/>
              </w:rPr>
              <w:t>proprietatea</w:t>
            </w:r>
            <w:proofErr w:type="spellEnd"/>
            <w:r w:rsidR="006536F1" w:rsidRPr="00291819">
              <w:rPr>
                <w:i/>
                <w:iCs/>
                <w:color w:val="FF0000"/>
                <w:sz w:val="20"/>
              </w:rPr>
              <w:t xml:space="preserve"> </w:t>
            </w:r>
            <w:proofErr w:type="spellStart"/>
            <w:r w:rsidR="006536F1" w:rsidRPr="00291819">
              <w:rPr>
                <w:i/>
                <w:iCs/>
                <w:color w:val="FF0000"/>
                <w:sz w:val="20"/>
              </w:rPr>
              <w:t>asupra</w:t>
            </w:r>
            <w:proofErr w:type="spellEnd"/>
            <w:r w:rsidR="006536F1" w:rsidRPr="00291819">
              <w:rPr>
                <w:i/>
                <w:iCs/>
                <w:color w:val="FF0000"/>
                <w:sz w:val="20"/>
              </w:rPr>
              <w:t xml:space="preserve"> </w:t>
            </w:r>
            <w:proofErr w:type="spellStart"/>
            <w:r w:rsidR="006536F1" w:rsidRPr="00291819">
              <w:rPr>
                <w:i/>
                <w:iCs/>
                <w:color w:val="FF0000"/>
                <w:sz w:val="20"/>
              </w:rPr>
              <w:t>terenurilor</w:t>
            </w:r>
            <w:proofErr w:type="spellEnd"/>
            <w:r w:rsidR="006536F1" w:rsidRPr="00291819">
              <w:rPr>
                <w:i/>
                <w:iCs/>
                <w:color w:val="FF0000"/>
                <w:sz w:val="20"/>
              </w:rPr>
              <w:t xml:space="preserve"> </w:t>
            </w:r>
            <w:proofErr w:type="spellStart"/>
            <w:r w:rsidR="006536F1" w:rsidRPr="00291819">
              <w:rPr>
                <w:i/>
                <w:iCs/>
                <w:color w:val="FF0000"/>
                <w:sz w:val="20"/>
              </w:rPr>
              <w:t>necesare</w:t>
            </w:r>
            <w:proofErr w:type="spellEnd"/>
            <w:r w:rsidR="006536F1" w:rsidRPr="00291819">
              <w:rPr>
                <w:i/>
                <w:iCs/>
                <w:color w:val="FF0000"/>
                <w:sz w:val="20"/>
              </w:rPr>
              <w:t xml:space="preserve"> </w:t>
            </w:r>
            <w:proofErr w:type="spellStart"/>
            <w:r w:rsidR="006536F1" w:rsidRPr="00291819">
              <w:rPr>
                <w:i/>
                <w:iCs/>
                <w:color w:val="FF0000"/>
                <w:sz w:val="20"/>
              </w:rPr>
              <w:t>pentru</w:t>
            </w:r>
            <w:proofErr w:type="spellEnd"/>
            <w:r w:rsidR="006536F1" w:rsidRPr="00291819">
              <w:rPr>
                <w:i/>
                <w:iCs/>
                <w:color w:val="FF0000"/>
                <w:sz w:val="20"/>
              </w:rPr>
              <w:t xml:space="preserve"> </w:t>
            </w:r>
            <w:proofErr w:type="spellStart"/>
            <w:r w:rsidR="006536F1" w:rsidRPr="00291819">
              <w:rPr>
                <w:i/>
                <w:iCs/>
                <w:color w:val="FF0000"/>
                <w:sz w:val="20"/>
              </w:rPr>
              <w:t>implementarea</w:t>
            </w:r>
            <w:proofErr w:type="spellEnd"/>
            <w:r w:rsidR="006536F1" w:rsidRPr="00291819">
              <w:rPr>
                <w:i/>
                <w:iCs/>
                <w:color w:val="FF0000"/>
                <w:sz w:val="20"/>
              </w:rPr>
              <w:t xml:space="preserve"> </w:t>
            </w:r>
            <w:proofErr w:type="spellStart"/>
            <w:r w:rsidR="006536F1" w:rsidRPr="00291819">
              <w:rPr>
                <w:i/>
                <w:iCs/>
                <w:color w:val="FF0000"/>
                <w:sz w:val="20"/>
              </w:rPr>
              <w:t>proiectului</w:t>
            </w:r>
            <w:proofErr w:type="spellEnd"/>
            <w:r w:rsidR="006536F1" w:rsidRPr="00291819">
              <w:rPr>
                <w:i/>
                <w:iCs/>
                <w:color w:val="FF0000"/>
                <w:sz w:val="20"/>
              </w:rPr>
              <w:t>;</w:t>
            </w:r>
          </w:p>
          <w:p w14:paraId="3E51B965" w14:textId="77777777" w:rsidR="006536F1" w:rsidRPr="00291819" w:rsidRDefault="006536F1" w:rsidP="006536F1">
            <w:pPr>
              <w:pStyle w:val="ListParagraph"/>
              <w:numPr>
                <w:ilvl w:val="0"/>
                <w:numId w:val="35"/>
              </w:numPr>
              <w:jc w:val="both"/>
              <w:rPr>
                <w:i/>
                <w:iCs/>
                <w:color w:val="FF0000"/>
                <w:sz w:val="20"/>
              </w:rPr>
            </w:pP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cazul</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care, la </w:t>
            </w:r>
            <w:proofErr w:type="spellStart"/>
            <w:r w:rsidRPr="00291819">
              <w:rPr>
                <w:i/>
                <w:iCs/>
                <w:color w:val="FF0000"/>
                <w:sz w:val="20"/>
              </w:rPr>
              <w:t>momentul</w:t>
            </w:r>
            <w:proofErr w:type="spellEnd"/>
            <w:r w:rsidRPr="00291819">
              <w:rPr>
                <w:i/>
                <w:iCs/>
                <w:color w:val="FF0000"/>
                <w:sz w:val="20"/>
              </w:rPr>
              <w:t xml:space="preserve"> </w:t>
            </w:r>
            <w:proofErr w:type="spellStart"/>
            <w:r w:rsidRPr="00291819">
              <w:rPr>
                <w:i/>
                <w:iCs/>
                <w:color w:val="FF0000"/>
                <w:sz w:val="20"/>
              </w:rPr>
              <w:t>depunerii</w:t>
            </w:r>
            <w:proofErr w:type="spellEnd"/>
            <w:r w:rsidRPr="00291819">
              <w:rPr>
                <w:i/>
                <w:iCs/>
                <w:color w:val="FF0000"/>
                <w:sz w:val="20"/>
              </w:rPr>
              <w:t xml:space="preserve"> </w:t>
            </w:r>
            <w:proofErr w:type="spellStart"/>
            <w:r w:rsidRPr="00291819">
              <w:rPr>
                <w:i/>
                <w:iCs/>
                <w:color w:val="FF0000"/>
                <w:sz w:val="20"/>
              </w:rPr>
              <w:t>cererii</w:t>
            </w:r>
            <w:proofErr w:type="spellEnd"/>
            <w:r w:rsidRPr="00291819">
              <w:rPr>
                <w:i/>
                <w:iCs/>
                <w:color w:val="FF0000"/>
                <w:sz w:val="20"/>
              </w:rPr>
              <w:t xml:space="preserve"> de </w:t>
            </w:r>
            <w:proofErr w:type="spellStart"/>
            <w:r w:rsidRPr="00291819">
              <w:rPr>
                <w:i/>
                <w:iCs/>
                <w:color w:val="FF0000"/>
                <w:sz w:val="20"/>
              </w:rPr>
              <w:t>finanțare</w:t>
            </w:r>
            <w:proofErr w:type="spellEnd"/>
            <w:r w:rsidRPr="00291819">
              <w:rPr>
                <w:i/>
                <w:iCs/>
                <w:color w:val="FF0000"/>
                <w:sz w:val="20"/>
              </w:rPr>
              <w:t xml:space="preserve">, nu se </w:t>
            </w:r>
            <w:proofErr w:type="spellStart"/>
            <w:r w:rsidRPr="00291819">
              <w:rPr>
                <w:i/>
                <w:iCs/>
                <w:color w:val="FF0000"/>
                <w:sz w:val="20"/>
              </w:rPr>
              <w:t>poate</w:t>
            </w:r>
            <w:proofErr w:type="spellEnd"/>
            <w:r w:rsidRPr="00291819">
              <w:rPr>
                <w:i/>
                <w:iCs/>
                <w:color w:val="FF0000"/>
                <w:sz w:val="20"/>
              </w:rPr>
              <w:t xml:space="preserve"> face </w:t>
            </w:r>
            <w:proofErr w:type="spellStart"/>
            <w:r w:rsidRPr="00291819">
              <w:rPr>
                <w:i/>
                <w:iCs/>
                <w:color w:val="FF0000"/>
                <w:sz w:val="20"/>
              </w:rPr>
              <w:t>dovada</w:t>
            </w:r>
            <w:proofErr w:type="spellEnd"/>
            <w:r w:rsidRPr="00291819">
              <w:rPr>
                <w:i/>
                <w:iCs/>
                <w:color w:val="FF0000"/>
                <w:sz w:val="20"/>
              </w:rPr>
              <w:t xml:space="preserve"> </w:t>
            </w:r>
            <w:proofErr w:type="spellStart"/>
            <w:r w:rsidRPr="00291819">
              <w:rPr>
                <w:i/>
                <w:iCs/>
                <w:color w:val="FF0000"/>
                <w:sz w:val="20"/>
              </w:rPr>
              <w:t>dreptului</w:t>
            </w:r>
            <w:proofErr w:type="spellEnd"/>
            <w:r w:rsidRPr="00291819">
              <w:rPr>
                <w:i/>
                <w:iCs/>
                <w:color w:val="FF0000"/>
                <w:sz w:val="20"/>
              </w:rPr>
              <w:t xml:space="preserve"> de </w:t>
            </w:r>
            <w:proofErr w:type="spellStart"/>
            <w:r w:rsidRPr="00291819">
              <w:rPr>
                <w:i/>
                <w:iCs/>
                <w:color w:val="FF0000"/>
                <w:sz w:val="20"/>
              </w:rPr>
              <w:t>proprietate</w:t>
            </w:r>
            <w:proofErr w:type="spellEnd"/>
            <w:r w:rsidRPr="00291819">
              <w:rPr>
                <w:i/>
                <w:iCs/>
                <w:color w:val="FF0000"/>
                <w:sz w:val="20"/>
              </w:rPr>
              <w:t>/</w:t>
            </w:r>
            <w:proofErr w:type="spellStart"/>
            <w:r w:rsidRPr="00291819">
              <w:rPr>
                <w:i/>
                <w:iCs/>
                <w:color w:val="FF0000"/>
                <w:sz w:val="20"/>
              </w:rPr>
              <w:t>concesiune</w:t>
            </w:r>
            <w:proofErr w:type="spellEnd"/>
            <w:r w:rsidRPr="00291819">
              <w:rPr>
                <w:i/>
                <w:iCs/>
                <w:color w:val="FF0000"/>
                <w:sz w:val="20"/>
              </w:rPr>
              <w:t xml:space="preserve"> </w:t>
            </w:r>
            <w:proofErr w:type="spellStart"/>
            <w:r w:rsidRPr="00291819">
              <w:rPr>
                <w:i/>
                <w:iCs/>
                <w:color w:val="FF0000"/>
                <w:sz w:val="20"/>
              </w:rPr>
              <w:t>asupra</w:t>
            </w:r>
            <w:proofErr w:type="spellEnd"/>
            <w:r w:rsidRPr="00291819">
              <w:rPr>
                <w:i/>
                <w:iCs/>
                <w:color w:val="FF0000"/>
                <w:sz w:val="20"/>
              </w:rPr>
              <w:t xml:space="preserve"> </w:t>
            </w:r>
            <w:proofErr w:type="spellStart"/>
            <w:r w:rsidRPr="00291819">
              <w:rPr>
                <w:i/>
                <w:iCs/>
                <w:color w:val="FF0000"/>
                <w:sz w:val="20"/>
              </w:rPr>
              <w:t>imobilelor</w:t>
            </w:r>
            <w:proofErr w:type="spellEnd"/>
            <w:r w:rsidRPr="00291819">
              <w:rPr>
                <w:i/>
                <w:iCs/>
                <w:color w:val="FF0000"/>
                <w:sz w:val="20"/>
              </w:rPr>
              <w:t xml:space="preserve"> </w:t>
            </w:r>
            <w:proofErr w:type="spellStart"/>
            <w:r w:rsidRPr="00291819">
              <w:rPr>
                <w:i/>
                <w:iCs/>
                <w:color w:val="FF0000"/>
                <w:sz w:val="20"/>
              </w:rPr>
              <w:t>supuse</w:t>
            </w:r>
            <w:proofErr w:type="spellEnd"/>
            <w:r w:rsidRPr="00291819">
              <w:rPr>
                <w:i/>
                <w:iCs/>
                <w:color w:val="FF0000"/>
                <w:sz w:val="20"/>
              </w:rPr>
              <w:t xml:space="preserve"> </w:t>
            </w:r>
            <w:proofErr w:type="spellStart"/>
            <w:r w:rsidRPr="00291819">
              <w:rPr>
                <w:i/>
                <w:iCs/>
                <w:color w:val="FF0000"/>
                <w:sz w:val="20"/>
              </w:rPr>
              <w:t>investiţiei</w:t>
            </w:r>
            <w:proofErr w:type="spellEnd"/>
            <w:r w:rsidRPr="00291819">
              <w:rPr>
                <w:i/>
                <w:iCs/>
                <w:color w:val="FF0000"/>
                <w:sz w:val="20"/>
              </w:rPr>
              <w:t xml:space="preserve">, </w:t>
            </w:r>
            <w:proofErr w:type="spellStart"/>
            <w:r w:rsidRPr="00291819">
              <w:rPr>
                <w:i/>
                <w:iCs/>
                <w:color w:val="FF0000"/>
                <w:sz w:val="20"/>
              </w:rPr>
              <w:t>intenția</w:t>
            </w:r>
            <w:proofErr w:type="spellEnd"/>
            <w:r w:rsidRPr="00291819">
              <w:rPr>
                <w:i/>
                <w:iCs/>
                <w:color w:val="FF0000"/>
                <w:sz w:val="20"/>
              </w:rPr>
              <w:t xml:space="preserve"> de </w:t>
            </w:r>
            <w:proofErr w:type="spellStart"/>
            <w:r w:rsidRPr="00291819">
              <w:rPr>
                <w:i/>
                <w:iCs/>
                <w:color w:val="FF0000"/>
                <w:sz w:val="20"/>
              </w:rPr>
              <w:t>dobândire</w:t>
            </w:r>
            <w:proofErr w:type="spellEnd"/>
            <w:r w:rsidRPr="00291819">
              <w:rPr>
                <w:i/>
                <w:iCs/>
                <w:color w:val="FF0000"/>
                <w:sz w:val="20"/>
              </w:rPr>
              <w:t xml:space="preserve"> </w:t>
            </w:r>
            <w:proofErr w:type="spellStart"/>
            <w:r w:rsidRPr="00291819">
              <w:rPr>
                <w:i/>
                <w:iCs/>
                <w:color w:val="FF0000"/>
                <w:sz w:val="20"/>
              </w:rPr>
              <w:t>va</w:t>
            </w:r>
            <w:proofErr w:type="spellEnd"/>
            <w:r w:rsidRPr="00291819">
              <w:rPr>
                <w:i/>
                <w:iCs/>
                <w:color w:val="FF0000"/>
                <w:sz w:val="20"/>
              </w:rPr>
              <w:t xml:space="preserve"> fi </w:t>
            </w:r>
            <w:proofErr w:type="spellStart"/>
            <w:r w:rsidRPr="00291819">
              <w:rPr>
                <w:i/>
                <w:iCs/>
                <w:color w:val="FF0000"/>
                <w:sz w:val="20"/>
              </w:rPr>
              <w:t>verificată</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etapa</w:t>
            </w:r>
            <w:proofErr w:type="spellEnd"/>
            <w:r w:rsidRPr="00291819">
              <w:rPr>
                <w:i/>
                <w:iCs/>
                <w:color w:val="FF0000"/>
                <w:sz w:val="20"/>
              </w:rPr>
              <w:t xml:space="preserve"> de </w:t>
            </w:r>
            <w:proofErr w:type="spellStart"/>
            <w:r w:rsidRPr="00291819">
              <w:rPr>
                <w:i/>
                <w:iCs/>
                <w:color w:val="FF0000"/>
                <w:sz w:val="20"/>
              </w:rPr>
              <w:t>eligibilitate</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baza</w:t>
            </w:r>
            <w:proofErr w:type="spellEnd"/>
            <w:r w:rsidRPr="00291819">
              <w:rPr>
                <w:i/>
                <w:iCs/>
                <w:color w:val="FF0000"/>
                <w:sz w:val="20"/>
              </w:rPr>
              <w:t xml:space="preserve"> </w:t>
            </w:r>
            <w:proofErr w:type="spellStart"/>
            <w:r w:rsidRPr="00291819">
              <w:rPr>
                <w:i/>
                <w:iCs/>
                <w:color w:val="FF0000"/>
                <w:sz w:val="20"/>
              </w:rPr>
              <w:t>Declaraţiei</w:t>
            </w:r>
            <w:proofErr w:type="spellEnd"/>
            <w:r w:rsidRPr="00291819">
              <w:rPr>
                <w:i/>
                <w:iCs/>
                <w:color w:val="FF0000"/>
                <w:sz w:val="20"/>
              </w:rPr>
              <w:t xml:space="preserve"> de </w:t>
            </w:r>
            <w:proofErr w:type="spellStart"/>
            <w:r w:rsidRPr="00291819">
              <w:rPr>
                <w:i/>
                <w:iCs/>
                <w:color w:val="FF0000"/>
                <w:sz w:val="20"/>
              </w:rPr>
              <w:t>eligibilitate</w:t>
            </w:r>
            <w:proofErr w:type="spellEnd"/>
            <w:r w:rsidRPr="00291819">
              <w:rPr>
                <w:i/>
                <w:iCs/>
                <w:color w:val="FF0000"/>
                <w:sz w:val="20"/>
              </w:rPr>
              <w:t xml:space="preserve"> a </w:t>
            </w:r>
            <w:proofErr w:type="spellStart"/>
            <w:r w:rsidRPr="00291819">
              <w:rPr>
                <w:i/>
                <w:iCs/>
                <w:color w:val="FF0000"/>
                <w:sz w:val="20"/>
              </w:rPr>
              <w:t>solicitantului</w:t>
            </w:r>
            <w:proofErr w:type="spellEnd"/>
            <w:r w:rsidRPr="00291819">
              <w:rPr>
                <w:i/>
                <w:iCs/>
                <w:color w:val="FF0000"/>
                <w:sz w:val="20"/>
              </w:rPr>
              <w:t>/</w:t>
            </w:r>
            <w:proofErr w:type="spellStart"/>
            <w:r w:rsidRPr="00291819">
              <w:rPr>
                <w:i/>
                <w:iCs/>
                <w:color w:val="FF0000"/>
                <w:sz w:val="20"/>
              </w:rPr>
              <w:t>partenerului</w:t>
            </w:r>
            <w:proofErr w:type="spellEnd"/>
            <w:r w:rsidRPr="00291819">
              <w:rPr>
                <w:i/>
                <w:iCs/>
                <w:color w:val="FF0000"/>
                <w:sz w:val="20"/>
              </w:rPr>
              <w:t xml:space="preserve"> (</w:t>
            </w:r>
            <w:proofErr w:type="spellStart"/>
            <w:r w:rsidRPr="00291819">
              <w:rPr>
                <w:i/>
                <w:iCs/>
                <w:color w:val="FF0000"/>
                <w:sz w:val="20"/>
              </w:rPr>
              <w:t>Anexa</w:t>
            </w:r>
            <w:proofErr w:type="spellEnd"/>
            <w:r w:rsidRPr="00291819">
              <w:rPr>
                <w:i/>
                <w:iCs/>
                <w:color w:val="FF0000"/>
                <w:sz w:val="20"/>
              </w:rPr>
              <w:t xml:space="preserve"> C1.1. la </w:t>
            </w:r>
            <w:proofErr w:type="spellStart"/>
            <w:r w:rsidRPr="00291819">
              <w:rPr>
                <w:i/>
                <w:iCs/>
                <w:color w:val="FF0000"/>
                <w:sz w:val="20"/>
              </w:rPr>
              <w:t>Cererea</w:t>
            </w:r>
            <w:proofErr w:type="spellEnd"/>
            <w:r w:rsidRPr="00291819">
              <w:rPr>
                <w:i/>
                <w:iCs/>
                <w:color w:val="FF0000"/>
                <w:sz w:val="20"/>
              </w:rPr>
              <w:t xml:space="preserve"> de </w:t>
            </w:r>
            <w:proofErr w:type="spellStart"/>
            <w:r w:rsidRPr="00291819">
              <w:rPr>
                <w:i/>
                <w:iCs/>
                <w:color w:val="FF0000"/>
                <w:sz w:val="20"/>
              </w:rPr>
              <w:t>finanţare</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aceste</w:t>
            </w:r>
            <w:proofErr w:type="spellEnd"/>
            <w:r w:rsidRPr="00291819">
              <w:rPr>
                <w:i/>
                <w:iCs/>
                <w:color w:val="FF0000"/>
                <w:sz w:val="20"/>
              </w:rPr>
              <w:t xml:space="preserve"> </w:t>
            </w:r>
            <w:proofErr w:type="spellStart"/>
            <w:r w:rsidRPr="00291819">
              <w:rPr>
                <w:i/>
                <w:iCs/>
                <w:color w:val="FF0000"/>
                <w:sz w:val="20"/>
              </w:rPr>
              <w:t>situații</w:t>
            </w:r>
            <w:proofErr w:type="spellEnd"/>
            <w:r w:rsidRPr="00291819">
              <w:rPr>
                <w:i/>
                <w:iCs/>
                <w:color w:val="FF0000"/>
                <w:sz w:val="20"/>
              </w:rPr>
              <w:t xml:space="preserve">, se </w:t>
            </w:r>
            <w:proofErr w:type="spellStart"/>
            <w:proofErr w:type="gramStart"/>
            <w:r w:rsidRPr="00291819">
              <w:rPr>
                <w:i/>
                <w:iCs/>
                <w:color w:val="FF0000"/>
                <w:sz w:val="20"/>
              </w:rPr>
              <w:t>va</w:t>
            </w:r>
            <w:proofErr w:type="spellEnd"/>
            <w:proofErr w:type="gramEnd"/>
            <w:r w:rsidRPr="00291819">
              <w:rPr>
                <w:i/>
                <w:iCs/>
                <w:color w:val="FF0000"/>
                <w:sz w:val="20"/>
              </w:rPr>
              <w:t xml:space="preserve"> </w:t>
            </w:r>
            <w:proofErr w:type="spellStart"/>
            <w:r w:rsidRPr="00291819">
              <w:rPr>
                <w:i/>
                <w:iCs/>
                <w:color w:val="FF0000"/>
                <w:sz w:val="20"/>
              </w:rPr>
              <w:t>anexa</w:t>
            </w:r>
            <w:proofErr w:type="spellEnd"/>
            <w:r w:rsidRPr="00291819">
              <w:rPr>
                <w:i/>
                <w:iCs/>
                <w:color w:val="FF0000"/>
                <w:sz w:val="20"/>
              </w:rPr>
              <w:t xml:space="preserve"> o </w:t>
            </w:r>
            <w:proofErr w:type="spellStart"/>
            <w:r w:rsidRPr="00291819">
              <w:rPr>
                <w:i/>
                <w:iCs/>
                <w:color w:val="FF0000"/>
                <w:sz w:val="20"/>
              </w:rPr>
              <w:t>Notă</w:t>
            </w:r>
            <w:proofErr w:type="spellEnd"/>
            <w:r w:rsidRPr="00291819">
              <w:rPr>
                <w:i/>
                <w:iCs/>
                <w:color w:val="FF0000"/>
                <w:sz w:val="20"/>
              </w:rPr>
              <w:t xml:space="preserve"> </w:t>
            </w:r>
            <w:proofErr w:type="spellStart"/>
            <w:r w:rsidRPr="00291819">
              <w:rPr>
                <w:i/>
                <w:iCs/>
                <w:color w:val="FF0000"/>
                <w:sz w:val="20"/>
              </w:rPr>
              <w:t>explicativă</w:t>
            </w:r>
            <w:proofErr w:type="spellEnd"/>
            <w:r w:rsidRPr="00291819">
              <w:rPr>
                <w:i/>
                <w:iCs/>
                <w:color w:val="FF0000"/>
                <w:sz w:val="20"/>
              </w:rPr>
              <w:t xml:space="preserve"> </w:t>
            </w:r>
            <w:proofErr w:type="spellStart"/>
            <w:r w:rsidRPr="00291819">
              <w:rPr>
                <w:i/>
                <w:iCs/>
                <w:color w:val="FF0000"/>
                <w:sz w:val="20"/>
              </w:rPr>
              <w:t>privind</w:t>
            </w:r>
            <w:proofErr w:type="spellEnd"/>
            <w:r w:rsidRPr="00291819">
              <w:rPr>
                <w:i/>
                <w:iCs/>
                <w:color w:val="FF0000"/>
                <w:sz w:val="20"/>
              </w:rPr>
              <w:t xml:space="preserve"> </w:t>
            </w:r>
            <w:proofErr w:type="spellStart"/>
            <w:r w:rsidRPr="00291819">
              <w:rPr>
                <w:i/>
                <w:iCs/>
                <w:color w:val="FF0000"/>
                <w:sz w:val="20"/>
              </w:rPr>
              <w:t>situația</w:t>
            </w:r>
            <w:proofErr w:type="spellEnd"/>
            <w:r w:rsidRPr="00291819">
              <w:rPr>
                <w:i/>
                <w:iCs/>
                <w:color w:val="FF0000"/>
                <w:sz w:val="20"/>
              </w:rPr>
              <w:t xml:space="preserve"> </w:t>
            </w:r>
            <w:proofErr w:type="spellStart"/>
            <w:r w:rsidRPr="00291819">
              <w:rPr>
                <w:i/>
                <w:iCs/>
                <w:color w:val="FF0000"/>
                <w:sz w:val="20"/>
              </w:rPr>
              <w:t>terenurilor</w:t>
            </w:r>
            <w:proofErr w:type="spellEnd"/>
            <w:r w:rsidRPr="00291819">
              <w:rPr>
                <w:i/>
                <w:iCs/>
                <w:color w:val="FF0000"/>
                <w:sz w:val="20"/>
              </w:rPr>
              <w:t xml:space="preserve"> </w:t>
            </w:r>
            <w:proofErr w:type="spellStart"/>
            <w:r w:rsidRPr="00291819">
              <w:rPr>
                <w:i/>
                <w:iCs/>
                <w:color w:val="FF0000"/>
                <w:sz w:val="20"/>
              </w:rPr>
              <w:t>și</w:t>
            </w:r>
            <w:proofErr w:type="spellEnd"/>
            <w:r w:rsidRPr="00291819">
              <w:rPr>
                <w:i/>
                <w:iCs/>
                <w:color w:val="FF0000"/>
                <w:sz w:val="20"/>
              </w:rPr>
              <w:t xml:space="preserve"> </w:t>
            </w:r>
            <w:proofErr w:type="spellStart"/>
            <w:r w:rsidRPr="00291819">
              <w:rPr>
                <w:i/>
                <w:iCs/>
                <w:color w:val="FF0000"/>
                <w:sz w:val="20"/>
              </w:rPr>
              <w:t>motivele</w:t>
            </w:r>
            <w:proofErr w:type="spellEnd"/>
            <w:r w:rsidRPr="00291819">
              <w:rPr>
                <w:i/>
                <w:iCs/>
                <w:color w:val="FF0000"/>
                <w:sz w:val="20"/>
              </w:rPr>
              <w:t xml:space="preserve"> </w:t>
            </w:r>
            <w:proofErr w:type="spellStart"/>
            <w:r w:rsidRPr="00291819">
              <w:rPr>
                <w:i/>
                <w:iCs/>
                <w:color w:val="FF0000"/>
                <w:sz w:val="20"/>
              </w:rPr>
              <w:t>pentru</w:t>
            </w:r>
            <w:proofErr w:type="spellEnd"/>
            <w:r w:rsidRPr="00291819">
              <w:rPr>
                <w:i/>
                <w:iCs/>
                <w:color w:val="FF0000"/>
                <w:sz w:val="20"/>
              </w:rPr>
              <w:t xml:space="preserve"> care </w:t>
            </w:r>
            <w:proofErr w:type="spellStart"/>
            <w:r w:rsidRPr="00291819">
              <w:rPr>
                <w:i/>
                <w:iCs/>
                <w:color w:val="FF0000"/>
                <w:sz w:val="20"/>
              </w:rPr>
              <w:t>documentele</w:t>
            </w:r>
            <w:proofErr w:type="spellEnd"/>
            <w:r w:rsidRPr="00291819">
              <w:rPr>
                <w:i/>
                <w:iCs/>
                <w:color w:val="FF0000"/>
                <w:sz w:val="20"/>
              </w:rPr>
              <w:t xml:space="preserve"> nu au </w:t>
            </w:r>
            <w:proofErr w:type="spellStart"/>
            <w:r w:rsidRPr="00291819">
              <w:rPr>
                <w:i/>
                <w:iCs/>
                <w:color w:val="FF0000"/>
                <w:sz w:val="20"/>
              </w:rPr>
              <w:t>fost</w:t>
            </w:r>
            <w:proofErr w:type="spellEnd"/>
            <w:r w:rsidRPr="00291819">
              <w:rPr>
                <w:i/>
                <w:iCs/>
                <w:color w:val="FF0000"/>
                <w:sz w:val="20"/>
              </w:rPr>
              <w:t xml:space="preserve"> </w:t>
            </w:r>
            <w:proofErr w:type="spellStart"/>
            <w:r w:rsidRPr="00291819">
              <w:rPr>
                <w:i/>
                <w:iCs/>
                <w:color w:val="FF0000"/>
                <w:sz w:val="20"/>
              </w:rPr>
              <w:t>disponibile</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această</w:t>
            </w:r>
            <w:proofErr w:type="spellEnd"/>
            <w:r w:rsidRPr="00291819">
              <w:rPr>
                <w:i/>
                <w:iCs/>
                <w:color w:val="FF0000"/>
                <w:sz w:val="20"/>
              </w:rPr>
              <w:t xml:space="preserve"> </w:t>
            </w:r>
            <w:proofErr w:type="spellStart"/>
            <w:r w:rsidRPr="00291819">
              <w:rPr>
                <w:i/>
                <w:iCs/>
                <w:color w:val="FF0000"/>
                <w:sz w:val="20"/>
              </w:rPr>
              <w:t>etapă</w:t>
            </w:r>
            <w:proofErr w:type="spellEnd"/>
            <w:r w:rsidRPr="00291819">
              <w:rPr>
                <w:i/>
                <w:iCs/>
                <w:color w:val="FF0000"/>
                <w:sz w:val="20"/>
              </w:rPr>
              <w:t xml:space="preserve"> (</w:t>
            </w:r>
            <w:proofErr w:type="spellStart"/>
            <w:r w:rsidRPr="00291819">
              <w:rPr>
                <w:i/>
                <w:iCs/>
                <w:color w:val="FF0000"/>
                <w:sz w:val="20"/>
              </w:rPr>
              <w:t>urmând</w:t>
            </w:r>
            <w:proofErr w:type="spellEnd"/>
            <w:r w:rsidRPr="00291819">
              <w:rPr>
                <w:i/>
                <w:iCs/>
                <w:color w:val="FF0000"/>
                <w:sz w:val="20"/>
              </w:rPr>
              <w:t xml:space="preserve"> a fi </w:t>
            </w:r>
            <w:proofErr w:type="spellStart"/>
            <w:r w:rsidRPr="00291819">
              <w:rPr>
                <w:i/>
                <w:iCs/>
                <w:color w:val="FF0000"/>
                <w:sz w:val="20"/>
              </w:rPr>
              <w:t>transmise</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etapa</w:t>
            </w:r>
            <w:proofErr w:type="spellEnd"/>
            <w:r w:rsidRPr="00291819">
              <w:rPr>
                <w:i/>
                <w:iCs/>
                <w:color w:val="FF0000"/>
                <w:sz w:val="20"/>
              </w:rPr>
              <w:t xml:space="preserve"> de </w:t>
            </w:r>
            <w:proofErr w:type="spellStart"/>
            <w:r w:rsidRPr="00291819">
              <w:rPr>
                <w:i/>
                <w:iCs/>
                <w:color w:val="FF0000"/>
                <w:sz w:val="20"/>
              </w:rPr>
              <w:t>contractare</w:t>
            </w:r>
            <w:proofErr w:type="spellEnd"/>
            <w:r w:rsidRPr="00291819">
              <w:rPr>
                <w:i/>
                <w:iCs/>
                <w:color w:val="FF0000"/>
                <w:sz w:val="20"/>
              </w:rPr>
              <w:t xml:space="preserve">, </w:t>
            </w:r>
            <w:proofErr w:type="spellStart"/>
            <w:r w:rsidRPr="00291819">
              <w:rPr>
                <w:i/>
                <w:iCs/>
                <w:color w:val="FF0000"/>
                <w:sz w:val="20"/>
              </w:rPr>
              <w:t>în</w:t>
            </w:r>
            <w:proofErr w:type="spellEnd"/>
            <w:r w:rsidRPr="00291819">
              <w:rPr>
                <w:i/>
                <w:iCs/>
                <w:color w:val="FF0000"/>
                <w:sz w:val="20"/>
              </w:rPr>
              <w:t xml:space="preserve"> </w:t>
            </w:r>
            <w:proofErr w:type="spellStart"/>
            <w:r w:rsidRPr="00291819">
              <w:rPr>
                <w:i/>
                <w:iCs/>
                <w:color w:val="FF0000"/>
                <w:sz w:val="20"/>
              </w:rPr>
              <w:t>situația</w:t>
            </w:r>
            <w:proofErr w:type="spellEnd"/>
            <w:r w:rsidRPr="00291819">
              <w:rPr>
                <w:i/>
                <w:iCs/>
                <w:color w:val="FF0000"/>
                <w:sz w:val="20"/>
              </w:rPr>
              <w:t xml:space="preserve"> </w:t>
            </w:r>
            <w:proofErr w:type="spellStart"/>
            <w:r w:rsidRPr="00291819">
              <w:rPr>
                <w:i/>
                <w:iCs/>
                <w:color w:val="FF0000"/>
                <w:sz w:val="20"/>
              </w:rPr>
              <w:t>aprobării</w:t>
            </w:r>
            <w:proofErr w:type="spellEnd"/>
            <w:r w:rsidRPr="00291819">
              <w:rPr>
                <w:i/>
                <w:iCs/>
                <w:color w:val="FF0000"/>
                <w:sz w:val="20"/>
              </w:rPr>
              <w:t xml:space="preserve"> </w:t>
            </w:r>
            <w:proofErr w:type="spellStart"/>
            <w:r w:rsidRPr="00291819">
              <w:rPr>
                <w:i/>
                <w:iCs/>
                <w:color w:val="FF0000"/>
                <w:sz w:val="20"/>
              </w:rPr>
              <w:t>proiectului</w:t>
            </w:r>
            <w:proofErr w:type="spellEnd"/>
            <w:r w:rsidRPr="00291819">
              <w:rPr>
                <w:i/>
                <w:iCs/>
                <w:color w:val="FF0000"/>
                <w:sz w:val="20"/>
              </w:rPr>
              <w:t>).</w:t>
            </w:r>
          </w:p>
          <w:p w14:paraId="3237B7C0" w14:textId="77777777" w:rsidR="006536F1" w:rsidRPr="00291819" w:rsidRDefault="006536F1" w:rsidP="00C4312D">
            <w:pPr>
              <w:pStyle w:val="ListParagraph"/>
              <w:jc w:val="both"/>
              <w:rPr>
                <w:i/>
                <w:iCs/>
                <w:color w:val="FF0000"/>
                <w:sz w:val="20"/>
              </w:rPr>
            </w:pPr>
          </w:p>
          <w:p w14:paraId="15D4C172" w14:textId="5FAE51CA" w:rsidR="006536F1" w:rsidRPr="00291819" w:rsidRDefault="006536F1" w:rsidP="00C4312D">
            <w:pPr>
              <w:pStyle w:val="ListParagraph"/>
              <w:numPr>
                <w:ilvl w:val="0"/>
                <w:numId w:val="47"/>
              </w:numPr>
              <w:jc w:val="both"/>
              <w:rPr>
                <w:iCs/>
                <w:sz w:val="20"/>
              </w:rPr>
            </w:pPr>
            <w:proofErr w:type="spellStart"/>
            <w:r w:rsidRPr="00291819">
              <w:rPr>
                <w:iCs/>
                <w:sz w:val="20"/>
              </w:rPr>
              <w:t>Pentru</w:t>
            </w:r>
            <w:proofErr w:type="spellEnd"/>
            <w:r w:rsidRPr="00291819">
              <w:rPr>
                <w:iCs/>
                <w:sz w:val="20"/>
              </w:rPr>
              <w:t xml:space="preserve"> </w:t>
            </w:r>
            <w:proofErr w:type="spellStart"/>
            <w:r w:rsidRPr="00291819">
              <w:rPr>
                <w:iCs/>
                <w:sz w:val="20"/>
              </w:rPr>
              <w:t>proiectele</w:t>
            </w:r>
            <w:proofErr w:type="spellEnd"/>
            <w:r w:rsidRPr="00291819">
              <w:rPr>
                <w:iCs/>
                <w:sz w:val="20"/>
              </w:rPr>
              <w:t xml:space="preserve"> de tip B care </w:t>
            </w:r>
            <w:proofErr w:type="spellStart"/>
            <w:r w:rsidRPr="00291819">
              <w:rPr>
                <w:iCs/>
                <w:sz w:val="20"/>
              </w:rPr>
              <w:t>presupun</w:t>
            </w:r>
            <w:proofErr w:type="spellEnd"/>
            <w:r w:rsidRPr="00291819">
              <w:rPr>
                <w:iCs/>
                <w:sz w:val="20"/>
              </w:rPr>
              <w:t xml:space="preserve"> </w:t>
            </w:r>
            <w:proofErr w:type="spellStart"/>
            <w:r w:rsidRPr="00291819">
              <w:rPr>
                <w:iCs/>
                <w:sz w:val="20"/>
              </w:rPr>
              <w:t>lucrări</w:t>
            </w:r>
            <w:proofErr w:type="spellEnd"/>
            <w:r w:rsidRPr="00291819">
              <w:rPr>
                <w:iCs/>
                <w:sz w:val="20"/>
              </w:rPr>
              <w:t xml:space="preserve"> de </w:t>
            </w:r>
            <w:proofErr w:type="spellStart"/>
            <w:r w:rsidRPr="00291819">
              <w:rPr>
                <w:iCs/>
                <w:sz w:val="20"/>
              </w:rPr>
              <w:t>infrastructură</w:t>
            </w:r>
            <w:proofErr w:type="spellEnd"/>
            <w:r w:rsidRPr="00291819">
              <w:rPr>
                <w:iCs/>
                <w:sz w:val="20"/>
              </w:rPr>
              <w:t xml:space="preserve"> </w:t>
            </w:r>
            <w:proofErr w:type="spellStart"/>
            <w:r w:rsidRPr="00291819">
              <w:rPr>
                <w:iCs/>
                <w:sz w:val="20"/>
              </w:rPr>
              <w:t>altele</w:t>
            </w:r>
            <w:proofErr w:type="spellEnd"/>
            <w:r w:rsidRPr="00291819">
              <w:rPr>
                <w:iCs/>
                <w:sz w:val="20"/>
              </w:rPr>
              <w:t xml:space="preserve"> </w:t>
            </w:r>
            <w:proofErr w:type="spellStart"/>
            <w:r w:rsidRPr="00291819">
              <w:rPr>
                <w:iCs/>
                <w:sz w:val="20"/>
              </w:rPr>
              <w:t>decât</w:t>
            </w:r>
            <w:proofErr w:type="spellEnd"/>
            <w:r w:rsidRPr="00291819">
              <w:rPr>
                <w:iCs/>
                <w:sz w:val="20"/>
              </w:rPr>
              <w:t xml:space="preserve"> </w:t>
            </w:r>
            <w:proofErr w:type="spellStart"/>
            <w:r w:rsidRPr="00291819">
              <w:rPr>
                <w:iCs/>
                <w:sz w:val="20"/>
              </w:rPr>
              <w:t>cele</w:t>
            </w:r>
            <w:proofErr w:type="spellEnd"/>
            <w:r w:rsidRPr="00291819">
              <w:rPr>
                <w:iCs/>
                <w:sz w:val="20"/>
              </w:rPr>
              <w:t xml:space="preserve"> care </w:t>
            </w:r>
            <w:proofErr w:type="spellStart"/>
            <w:r w:rsidRPr="00291819">
              <w:rPr>
                <w:iCs/>
                <w:sz w:val="20"/>
              </w:rPr>
              <w:t>reprezintă</w:t>
            </w:r>
            <w:proofErr w:type="spellEnd"/>
            <w:r w:rsidRPr="00291819">
              <w:rPr>
                <w:iCs/>
                <w:sz w:val="20"/>
              </w:rPr>
              <w:t xml:space="preserve"> </w:t>
            </w:r>
            <w:proofErr w:type="spellStart"/>
            <w:r w:rsidRPr="00291819">
              <w:rPr>
                <w:iCs/>
                <w:sz w:val="20"/>
              </w:rPr>
              <w:t>măsuri</w:t>
            </w:r>
            <w:proofErr w:type="spellEnd"/>
            <w:r w:rsidRPr="00291819">
              <w:rPr>
                <w:iCs/>
                <w:sz w:val="20"/>
              </w:rPr>
              <w:t xml:space="preserve"> active de </w:t>
            </w:r>
            <w:proofErr w:type="spellStart"/>
            <w:r w:rsidRPr="00291819">
              <w:rPr>
                <w:iCs/>
                <w:sz w:val="20"/>
              </w:rPr>
              <w:t>conservare</w:t>
            </w:r>
            <w:proofErr w:type="spellEnd"/>
            <w:r w:rsidRPr="00291819">
              <w:rPr>
                <w:iCs/>
                <w:sz w:val="20"/>
              </w:rPr>
              <w:t xml:space="preserve"> </w:t>
            </w:r>
            <w:proofErr w:type="spellStart"/>
            <w:r w:rsidRPr="00291819">
              <w:rPr>
                <w:iCs/>
                <w:sz w:val="20"/>
              </w:rPr>
              <w:t>sau</w:t>
            </w:r>
            <w:proofErr w:type="spellEnd"/>
            <w:r w:rsidRPr="00291819">
              <w:rPr>
                <w:iCs/>
                <w:sz w:val="20"/>
              </w:rPr>
              <w:t xml:space="preserve"> care </w:t>
            </w:r>
            <w:proofErr w:type="spellStart"/>
            <w:r w:rsidRPr="00291819">
              <w:rPr>
                <w:iCs/>
                <w:sz w:val="20"/>
              </w:rPr>
              <w:t>vizează</w:t>
            </w:r>
            <w:proofErr w:type="spellEnd"/>
            <w:r w:rsidRPr="00291819">
              <w:rPr>
                <w:iCs/>
                <w:sz w:val="20"/>
              </w:rPr>
              <w:t xml:space="preserve"> </w:t>
            </w:r>
            <w:proofErr w:type="spellStart"/>
            <w:r w:rsidRPr="00291819">
              <w:rPr>
                <w:iCs/>
                <w:sz w:val="20"/>
              </w:rPr>
              <w:t>managementul</w:t>
            </w:r>
            <w:proofErr w:type="spellEnd"/>
            <w:r w:rsidRPr="00291819">
              <w:rPr>
                <w:iCs/>
                <w:sz w:val="20"/>
              </w:rPr>
              <w:t xml:space="preserve"> </w:t>
            </w:r>
            <w:proofErr w:type="spellStart"/>
            <w:r w:rsidRPr="00291819">
              <w:rPr>
                <w:iCs/>
                <w:sz w:val="20"/>
              </w:rPr>
              <w:t>ariei</w:t>
            </w:r>
            <w:proofErr w:type="spellEnd"/>
            <w:r w:rsidRPr="00291819">
              <w:rPr>
                <w:iCs/>
                <w:sz w:val="20"/>
              </w:rPr>
              <w:t xml:space="preserve">, </w:t>
            </w:r>
            <w:proofErr w:type="spellStart"/>
            <w:r w:rsidRPr="00291819">
              <w:rPr>
                <w:iCs/>
                <w:sz w:val="20"/>
              </w:rPr>
              <w:t>terenurile</w:t>
            </w:r>
            <w:proofErr w:type="spellEnd"/>
            <w:r w:rsidRPr="00291819">
              <w:rPr>
                <w:iCs/>
                <w:sz w:val="20"/>
              </w:rPr>
              <w:t xml:space="preserve"> </w:t>
            </w:r>
            <w:proofErr w:type="spellStart"/>
            <w:r w:rsidRPr="00291819">
              <w:rPr>
                <w:iCs/>
                <w:sz w:val="20"/>
              </w:rPr>
              <w:t>trebuie</w:t>
            </w:r>
            <w:proofErr w:type="spellEnd"/>
            <w:r w:rsidRPr="00291819">
              <w:rPr>
                <w:iCs/>
                <w:sz w:val="20"/>
              </w:rPr>
              <w:t xml:space="preserve"> </w:t>
            </w:r>
            <w:proofErr w:type="spellStart"/>
            <w:proofErr w:type="gramStart"/>
            <w:r w:rsidRPr="00291819">
              <w:rPr>
                <w:iCs/>
                <w:sz w:val="20"/>
              </w:rPr>
              <w:t>să</w:t>
            </w:r>
            <w:proofErr w:type="spellEnd"/>
            <w:proofErr w:type="gramEnd"/>
            <w:r w:rsidRPr="00291819">
              <w:rPr>
                <w:iCs/>
                <w:sz w:val="20"/>
              </w:rPr>
              <w:t xml:space="preserve"> </w:t>
            </w:r>
            <w:proofErr w:type="spellStart"/>
            <w:r w:rsidRPr="00291819">
              <w:rPr>
                <w:iCs/>
                <w:sz w:val="20"/>
              </w:rPr>
              <w:t>aparţină</w:t>
            </w:r>
            <w:proofErr w:type="spellEnd"/>
            <w:r w:rsidRPr="00291819">
              <w:rPr>
                <w:iCs/>
                <w:sz w:val="20"/>
              </w:rPr>
              <w:t xml:space="preserve"> </w:t>
            </w:r>
            <w:proofErr w:type="spellStart"/>
            <w:r w:rsidRPr="00291819">
              <w:rPr>
                <w:iCs/>
                <w:sz w:val="20"/>
              </w:rPr>
              <w:t>domeniului</w:t>
            </w:r>
            <w:proofErr w:type="spellEnd"/>
            <w:r w:rsidRPr="00291819">
              <w:rPr>
                <w:iCs/>
                <w:sz w:val="20"/>
              </w:rPr>
              <w:t xml:space="preserve"> public al </w:t>
            </w:r>
            <w:proofErr w:type="spellStart"/>
            <w:r w:rsidRPr="00291819">
              <w:rPr>
                <w:iCs/>
                <w:sz w:val="20"/>
              </w:rPr>
              <w:t>statului</w:t>
            </w:r>
            <w:proofErr w:type="spellEnd"/>
            <w:r w:rsidRPr="00291819">
              <w:rPr>
                <w:iCs/>
                <w:sz w:val="20"/>
              </w:rPr>
              <w:t xml:space="preserve"> </w:t>
            </w:r>
            <w:proofErr w:type="spellStart"/>
            <w:r w:rsidRPr="00291819">
              <w:rPr>
                <w:iCs/>
                <w:sz w:val="20"/>
              </w:rPr>
              <w:t>sau</w:t>
            </w:r>
            <w:proofErr w:type="spellEnd"/>
            <w:r w:rsidRPr="00291819">
              <w:rPr>
                <w:iCs/>
                <w:sz w:val="20"/>
              </w:rPr>
              <w:t xml:space="preserve"> al </w:t>
            </w:r>
            <w:proofErr w:type="spellStart"/>
            <w:r w:rsidRPr="00291819">
              <w:rPr>
                <w:iCs/>
                <w:sz w:val="20"/>
              </w:rPr>
              <w:t>unităţii</w:t>
            </w:r>
            <w:proofErr w:type="spellEnd"/>
            <w:r w:rsidRPr="00291819">
              <w:rPr>
                <w:iCs/>
                <w:sz w:val="20"/>
              </w:rPr>
              <w:t xml:space="preserve"> </w:t>
            </w:r>
            <w:proofErr w:type="spellStart"/>
            <w:r w:rsidRPr="00291819">
              <w:rPr>
                <w:iCs/>
                <w:sz w:val="20"/>
              </w:rPr>
              <w:t>administrativ</w:t>
            </w:r>
            <w:proofErr w:type="spellEnd"/>
            <w:r w:rsidRPr="00291819">
              <w:rPr>
                <w:iCs/>
                <w:sz w:val="20"/>
              </w:rPr>
              <w:t xml:space="preserve"> </w:t>
            </w:r>
            <w:proofErr w:type="spellStart"/>
            <w:r w:rsidRPr="00291819">
              <w:rPr>
                <w:iCs/>
                <w:sz w:val="20"/>
              </w:rPr>
              <w:t>teritoriale</w:t>
            </w:r>
            <w:proofErr w:type="spellEnd"/>
            <w:r w:rsidRPr="00291819">
              <w:rPr>
                <w:iCs/>
                <w:sz w:val="20"/>
              </w:rPr>
              <w:t>.</w:t>
            </w:r>
          </w:p>
          <w:p w14:paraId="5EB30AE4" w14:textId="0C3B6D4B" w:rsidR="00C4312D" w:rsidRPr="00291819" w:rsidRDefault="00C4312D" w:rsidP="00C4312D">
            <w:pPr>
              <w:pStyle w:val="ListParagraph"/>
              <w:numPr>
                <w:ilvl w:val="0"/>
                <w:numId w:val="45"/>
              </w:numPr>
              <w:jc w:val="both"/>
              <w:rPr>
                <w:i/>
                <w:iCs/>
                <w:color w:val="FF0000"/>
                <w:sz w:val="20"/>
              </w:rPr>
            </w:pPr>
            <w:r w:rsidRPr="00291819">
              <w:rPr>
                <w:i/>
                <w:iCs/>
                <w:color w:val="FF0000"/>
                <w:sz w:val="20"/>
              </w:rPr>
              <w:t xml:space="preserve">Se </w:t>
            </w:r>
            <w:proofErr w:type="spellStart"/>
            <w:r w:rsidRPr="00291819">
              <w:rPr>
                <w:i/>
                <w:iCs/>
                <w:color w:val="FF0000"/>
                <w:sz w:val="20"/>
              </w:rPr>
              <w:t>probează</w:t>
            </w:r>
            <w:proofErr w:type="spellEnd"/>
            <w:r w:rsidRPr="00291819">
              <w:rPr>
                <w:i/>
                <w:iCs/>
                <w:color w:val="FF0000"/>
                <w:sz w:val="20"/>
              </w:rPr>
              <w:t xml:space="preserve"> cu </w:t>
            </w:r>
            <w:proofErr w:type="spellStart"/>
            <w:r w:rsidRPr="00291819">
              <w:rPr>
                <w:i/>
                <w:iCs/>
                <w:color w:val="FF0000"/>
                <w:sz w:val="20"/>
              </w:rPr>
              <w:t>Anexele</w:t>
            </w:r>
            <w:proofErr w:type="spellEnd"/>
            <w:r w:rsidRPr="00291819">
              <w:rPr>
                <w:i/>
                <w:iCs/>
                <w:color w:val="FF0000"/>
                <w:sz w:val="20"/>
              </w:rPr>
              <w:t xml:space="preserve"> C4.1 – C4.5 la </w:t>
            </w:r>
            <w:proofErr w:type="spellStart"/>
            <w:r w:rsidRPr="00291819">
              <w:rPr>
                <w:i/>
                <w:iCs/>
                <w:color w:val="FF0000"/>
                <w:sz w:val="20"/>
              </w:rPr>
              <w:t>Cererea</w:t>
            </w:r>
            <w:proofErr w:type="spellEnd"/>
            <w:r w:rsidRPr="00291819">
              <w:rPr>
                <w:i/>
                <w:iCs/>
                <w:color w:val="FF0000"/>
                <w:sz w:val="20"/>
              </w:rPr>
              <w:t xml:space="preserve"> de </w:t>
            </w:r>
            <w:proofErr w:type="spellStart"/>
            <w:r w:rsidRPr="00291819">
              <w:rPr>
                <w:i/>
                <w:iCs/>
                <w:color w:val="FF0000"/>
                <w:sz w:val="20"/>
              </w:rPr>
              <w:t>finanțare</w:t>
            </w:r>
            <w:proofErr w:type="spellEnd"/>
          </w:p>
          <w:p w14:paraId="115F454F" w14:textId="77777777" w:rsidR="00792008" w:rsidRPr="00291819" w:rsidRDefault="00792008" w:rsidP="00FB0DD6">
            <w:pPr>
              <w:jc w:val="both"/>
              <w:rPr>
                <w:i/>
                <w:iCs/>
                <w:color w:val="FF0000"/>
                <w:sz w:val="20"/>
              </w:rPr>
            </w:pPr>
          </w:p>
          <w:p w14:paraId="2596DACA" w14:textId="42FD3096" w:rsidR="003D11A4" w:rsidRPr="00291819" w:rsidRDefault="003D11A4" w:rsidP="008C57FF">
            <w:pPr>
              <w:pStyle w:val="ListParagraph"/>
              <w:numPr>
                <w:ilvl w:val="0"/>
                <w:numId w:val="46"/>
              </w:numPr>
              <w:jc w:val="both"/>
              <w:rPr>
                <w:iCs/>
                <w:sz w:val="20"/>
              </w:rPr>
            </w:pPr>
            <w:proofErr w:type="spellStart"/>
            <w:r w:rsidRPr="00291819">
              <w:rPr>
                <w:iCs/>
                <w:sz w:val="20"/>
              </w:rPr>
              <w:t>Pentru</w:t>
            </w:r>
            <w:proofErr w:type="spellEnd"/>
            <w:r w:rsidRPr="00291819">
              <w:rPr>
                <w:iCs/>
                <w:sz w:val="20"/>
              </w:rPr>
              <w:t xml:space="preserve"> </w:t>
            </w:r>
            <w:proofErr w:type="spellStart"/>
            <w:r w:rsidRPr="00291819">
              <w:rPr>
                <w:iCs/>
                <w:sz w:val="20"/>
              </w:rPr>
              <w:t>acțiunile</w:t>
            </w:r>
            <w:proofErr w:type="spellEnd"/>
            <w:r w:rsidRPr="00291819">
              <w:rPr>
                <w:iCs/>
                <w:sz w:val="20"/>
              </w:rPr>
              <w:t xml:space="preserve"> de tip B </w:t>
            </w:r>
            <w:proofErr w:type="spellStart"/>
            <w:proofErr w:type="gramStart"/>
            <w:r w:rsidRPr="00291819">
              <w:rPr>
                <w:iCs/>
                <w:sz w:val="20"/>
              </w:rPr>
              <w:t>ce</w:t>
            </w:r>
            <w:proofErr w:type="spellEnd"/>
            <w:proofErr w:type="gramEnd"/>
            <w:r w:rsidRPr="00291819">
              <w:rPr>
                <w:iCs/>
                <w:sz w:val="20"/>
              </w:rPr>
              <w:t xml:space="preserve"> </w:t>
            </w:r>
            <w:proofErr w:type="spellStart"/>
            <w:r w:rsidRPr="00291819">
              <w:rPr>
                <w:iCs/>
                <w:sz w:val="20"/>
              </w:rPr>
              <w:t>urmează</w:t>
            </w:r>
            <w:proofErr w:type="spellEnd"/>
            <w:r w:rsidRPr="00291819">
              <w:rPr>
                <w:iCs/>
                <w:sz w:val="20"/>
              </w:rPr>
              <w:t xml:space="preserve"> a fi </w:t>
            </w:r>
            <w:proofErr w:type="spellStart"/>
            <w:r w:rsidRPr="00291819">
              <w:rPr>
                <w:iCs/>
                <w:sz w:val="20"/>
              </w:rPr>
              <w:t>implementate</w:t>
            </w:r>
            <w:proofErr w:type="spellEnd"/>
            <w:r w:rsidRPr="00291819">
              <w:rPr>
                <w:iCs/>
                <w:sz w:val="20"/>
              </w:rPr>
              <w:t xml:space="preserve"> </w:t>
            </w:r>
            <w:proofErr w:type="spellStart"/>
            <w:r w:rsidRPr="00291819">
              <w:rPr>
                <w:iCs/>
                <w:sz w:val="20"/>
              </w:rPr>
              <w:t>pe</w:t>
            </w:r>
            <w:proofErr w:type="spellEnd"/>
            <w:r w:rsidRPr="00291819">
              <w:rPr>
                <w:iCs/>
                <w:sz w:val="20"/>
              </w:rPr>
              <w:t xml:space="preserve"> </w:t>
            </w:r>
            <w:proofErr w:type="spellStart"/>
            <w:r w:rsidRPr="00291819">
              <w:rPr>
                <w:iCs/>
                <w:sz w:val="20"/>
              </w:rPr>
              <w:t>suprafețe</w:t>
            </w:r>
            <w:proofErr w:type="spellEnd"/>
            <w:r w:rsidRPr="00291819">
              <w:rPr>
                <w:iCs/>
                <w:sz w:val="20"/>
              </w:rPr>
              <w:t xml:space="preserve"> </w:t>
            </w:r>
            <w:proofErr w:type="spellStart"/>
            <w:r w:rsidRPr="00291819">
              <w:rPr>
                <w:iCs/>
                <w:sz w:val="20"/>
              </w:rPr>
              <w:t>aflate</w:t>
            </w:r>
            <w:proofErr w:type="spellEnd"/>
            <w:r w:rsidRPr="00291819">
              <w:rPr>
                <w:iCs/>
                <w:sz w:val="20"/>
              </w:rPr>
              <w:t xml:space="preserve"> </w:t>
            </w:r>
            <w:proofErr w:type="spellStart"/>
            <w:r w:rsidRPr="00291819">
              <w:rPr>
                <w:iCs/>
                <w:sz w:val="20"/>
              </w:rPr>
              <w:t>în</w:t>
            </w:r>
            <w:proofErr w:type="spellEnd"/>
            <w:r w:rsidRPr="00291819">
              <w:rPr>
                <w:iCs/>
                <w:sz w:val="20"/>
              </w:rPr>
              <w:t xml:space="preserve"> </w:t>
            </w:r>
            <w:proofErr w:type="spellStart"/>
            <w:r w:rsidRPr="00291819">
              <w:rPr>
                <w:iCs/>
                <w:sz w:val="20"/>
              </w:rPr>
              <w:t>proprietate</w:t>
            </w:r>
            <w:proofErr w:type="spellEnd"/>
            <w:r w:rsidRPr="00291819">
              <w:rPr>
                <w:iCs/>
                <w:sz w:val="20"/>
              </w:rPr>
              <w:t xml:space="preserve"> </w:t>
            </w:r>
            <w:proofErr w:type="spellStart"/>
            <w:r w:rsidRPr="00291819">
              <w:rPr>
                <w:iCs/>
                <w:sz w:val="20"/>
              </w:rPr>
              <w:t>privată</w:t>
            </w:r>
            <w:proofErr w:type="spellEnd"/>
            <w:r w:rsidRPr="00291819">
              <w:rPr>
                <w:iCs/>
                <w:sz w:val="20"/>
              </w:rPr>
              <w:t xml:space="preserve">, </w:t>
            </w:r>
            <w:proofErr w:type="spellStart"/>
            <w:r w:rsidR="00C4312D" w:rsidRPr="00291819">
              <w:rPr>
                <w:iCs/>
                <w:sz w:val="20"/>
              </w:rPr>
              <w:t>și</w:t>
            </w:r>
            <w:proofErr w:type="spellEnd"/>
            <w:r w:rsidR="00C4312D" w:rsidRPr="00291819">
              <w:rPr>
                <w:iCs/>
                <w:sz w:val="20"/>
              </w:rPr>
              <w:t xml:space="preserve"> care </w:t>
            </w:r>
            <w:proofErr w:type="spellStart"/>
            <w:r w:rsidRPr="00291819">
              <w:rPr>
                <w:iCs/>
                <w:sz w:val="20"/>
              </w:rPr>
              <w:t>presupun</w:t>
            </w:r>
            <w:proofErr w:type="spellEnd"/>
            <w:r w:rsidRPr="00291819">
              <w:rPr>
                <w:iCs/>
                <w:sz w:val="20"/>
              </w:rPr>
              <w:t xml:space="preserve"> </w:t>
            </w:r>
            <w:proofErr w:type="spellStart"/>
            <w:r w:rsidR="008C57FF" w:rsidRPr="008C57FF">
              <w:rPr>
                <w:iCs/>
                <w:sz w:val="20"/>
              </w:rPr>
              <w:t>măsuri</w:t>
            </w:r>
            <w:proofErr w:type="spellEnd"/>
            <w:r w:rsidR="008C57FF" w:rsidRPr="008C57FF">
              <w:rPr>
                <w:iCs/>
                <w:sz w:val="20"/>
              </w:rPr>
              <w:t xml:space="preserve"> de </w:t>
            </w:r>
            <w:proofErr w:type="spellStart"/>
            <w:r w:rsidR="008C57FF" w:rsidRPr="008C57FF">
              <w:rPr>
                <w:iCs/>
                <w:sz w:val="20"/>
              </w:rPr>
              <w:t>conservare</w:t>
            </w:r>
            <w:proofErr w:type="spellEnd"/>
            <w:r w:rsidR="008C57FF" w:rsidRPr="008C57FF">
              <w:rPr>
                <w:iCs/>
                <w:sz w:val="20"/>
              </w:rPr>
              <w:t xml:space="preserve"> </w:t>
            </w:r>
            <w:proofErr w:type="spellStart"/>
            <w:r w:rsidR="008C57FF" w:rsidRPr="008C57FF">
              <w:rPr>
                <w:iCs/>
                <w:sz w:val="20"/>
              </w:rPr>
              <w:t>activă</w:t>
            </w:r>
            <w:proofErr w:type="spellEnd"/>
            <w:r w:rsidR="008C57FF" w:rsidRPr="008C57FF">
              <w:rPr>
                <w:iCs/>
                <w:sz w:val="20"/>
              </w:rPr>
              <w:t xml:space="preserve"> </w:t>
            </w:r>
            <w:proofErr w:type="spellStart"/>
            <w:r w:rsidR="008C57FF" w:rsidRPr="008C57FF">
              <w:rPr>
                <w:iCs/>
                <w:sz w:val="20"/>
              </w:rPr>
              <w:t>sau</w:t>
            </w:r>
            <w:proofErr w:type="spellEnd"/>
            <w:r w:rsidR="008C57FF" w:rsidRPr="008C57FF">
              <w:rPr>
                <w:iCs/>
                <w:sz w:val="20"/>
              </w:rPr>
              <w:t xml:space="preserve"> dedicate </w:t>
            </w:r>
            <w:proofErr w:type="spellStart"/>
            <w:r w:rsidR="008C57FF" w:rsidRPr="008C57FF">
              <w:rPr>
                <w:iCs/>
                <w:sz w:val="20"/>
              </w:rPr>
              <w:t>managementului</w:t>
            </w:r>
            <w:proofErr w:type="spellEnd"/>
            <w:r w:rsidR="008C57FF" w:rsidRPr="008C57FF">
              <w:rPr>
                <w:iCs/>
                <w:sz w:val="20"/>
              </w:rPr>
              <w:t xml:space="preserve"> </w:t>
            </w:r>
            <w:proofErr w:type="spellStart"/>
            <w:r w:rsidR="008C57FF" w:rsidRPr="008C57FF">
              <w:rPr>
                <w:iCs/>
                <w:sz w:val="20"/>
              </w:rPr>
              <w:t>ariei</w:t>
            </w:r>
            <w:proofErr w:type="spellEnd"/>
            <w:r w:rsidRPr="00291819">
              <w:rPr>
                <w:iCs/>
                <w:sz w:val="20"/>
              </w:rPr>
              <w:t xml:space="preserve">, se </w:t>
            </w:r>
            <w:proofErr w:type="spellStart"/>
            <w:r w:rsidRPr="00291819">
              <w:rPr>
                <w:iCs/>
                <w:sz w:val="20"/>
              </w:rPr>
              <w:t>vor</w:t>
            </w:r>
            <w:proofErr w:type="spellEnd"/>
            <w:r w:rsidRPr="00291819">
              <w:rPr>
                <w:iCs/>
                <w:sz w:val="20"/>
              </w:rPr>
              <w:t xml:space="preserve"> </w:t>
            </w:r>
            <w:proofErr w:type="spellStart"/>
            <w:r w:rsidRPr="00291819">
              <w:rPr>
                <w:iCs/>
                <w:sz w:val="20"/>
              </w:rPr>
              <w:t>respecta</w:t>
            </w:r>
            <w:proofErr w:type="spellEnd"/>
            <w:r w:rsidRPr="00291819">
              <w:rPr>
                <w:iCs/>
                <w:sz w:val="20"/>
              </w:rPr>
              <w:t xml:space="preserve"> </w:t>
            </w:r>
            <w:proofErr w:type="spellStart"/>
            <w:r w:rsidRPr="00291819">
              <w:rPr>
                <w:iCs/>
                <w:sz w:val="20"/>
              </w:rPr>
              <w:t>normele</w:t>
            </w:r>
            <w:proofErr w:type="spellEnd"/>
            <w:r w:rsidRPr="00291819">
              <w:rPr>
                <w:iCs/>
                <w:sz w:val="20"/>
              </w:rPr>
              <w:t xml:space="preserve"> </w:t>
            </w:r>
            <w:proofErr w:type="spellStart"/>
            <w:r w:rsidRPr="00291819">
              <w:rPr>
                <w:iCs/>
                <w:sz w:val="20"/>
              </w:rPr>
              <w:t>legale</w:t>
            </w:r>
            <w:proofErr w:type="spellEnd"/>
            <w:r w:rsidRPr="00291819">
              <w:rPr>
                <w:iCs/>
                <w:sz w:val="20"/>
              </w:rPr>
              <w:t xml:space="preserve"> </w:t>
            </w:r>
            <w:proofErr w:type="spellStart"/>
            <w:r w:rsidRPr="00291819">
              <w:rPr>
                <w:iCs/>
                <w:sz w:val="20"/>
              </w:rPr>
              <w:t>în</w:t>
            </w:r>
            <w:proofErr w:type="spellEnd"/>
            <w:r w:rsidRPr="00291819">
              <w:rPr>
                <w:iCs/>
                <w:sz w:val="20"/>
              </w:rPr>
              <w:t xml:space="preserve"> </w:t>
            </w:r>
            <w:proofErr w:type="spellStart"/>
            <w:r w:rsidRPr="00291819">
              <w:rPr>
                <w:iCs/>
                <w:sz w:val="20"/>
              </w:rPr>
              <w:t>vigoare</w:t>
            </w:r>
            <w:proofErr w:type="spellEnd"/>
            <w:r w:rsidRPr="00291819">
              <w:rPr>
                <w:iCs/>
                <w:sz w:val="20"/>
              </w:rPr>
              <w:t xml:space="preserve"> </w:t>
            </w:r>
            <w:proofErr w:type="spellStart"/>
            <w:r w:rsidRPr="00291819">
              <w:rPr>
                <w:iCs/>
                <w:sz w:val="20"/>
              </w:rPr>
              <w:t>privind</w:t>
            </w:r>
            <w:proofErr w:type="spellEnd"/>
            <w:r w:rsidRPr="00291819">
              <w:rPr>
                <w:iCs/>
                <w:sz w:val="20"/>
              </w:rPr>
              <w:t xml:space="preserve"> </w:t>
            </w:r>
            <w:proofErr w:type="spellStart"/>
            <w:r w:rsidRPr="00291819">
              <w:rPr>
                <w:iCs/>
                <w:sz w:val="20"/>
              </w:rPr>
              <w:t>regimul</w:t>
            </w:r>
            <w:proofErr w:type="spellEnd"/>
            <w:r w:rsidRPr="00291819">
              <w:rPr>
                <w:iCs/>
                <w:sz w:val="20"/>
              </w:rPr>
              <w:t xml:space="preserve"> </w:t>
            </w:r>
            <w:proofErr w:type="spellStart"/>
            <w:r w:rsidRPr="00291819">
              <w:rPr>
                <w:iCs/>
                <w:sz w:val="20"/>
              </w:rPr>
              <w:t>proprietății</w:t>
            </w:r>
            <w:proofErr w:type="spellEnd"/>
            <w:r w:rsidRPr="00291819">
              <w:rPr>
                <w:iCs/>
                <w:sz w:val="20"/>
              </w:rPr>
              <w:t xml:space="preserve"> private.</w:t>
            </w:r>
          </w:p>
          <w:p w14:paraId="4268D8CD" w14:textId="77777777" w:rsidR="00F80D7B" w:rsidRPr="00291819" w:rsidRDefault="003D11A4" w:rsidP="00584B29">
            <w:pPr>
              <w:pStyle w:val="ListParagraph"/>
              <w:numPr>
                <w:ilvl w:val="0"/>
                <w:numId w:val="41"/>
              </w:numPr>
              <w:jc w:val="both"/>
              <w:rPr>
                <w:i/>
                <w:iCs/>
                <w:sz w:val="20"/>
                <w:lang w:val="ro-RO" w:eastAsia="en-US"/>
              </w:rPr>
            </w:pPr>
            <w:r w:rsidRPr="00291819">
              <w:rPr>
                <w:i/>
                <w:iCs/>
                <w:sz w:val="20"/>
              </w:rPr>
              <w:t xml:space="preserve">Se </w:t>
            </w:r>
            <w:proofErr w:type="spellStart"/>
            <w:r w:rsidRPr="00291819">
              <w:rPr>
                <w:i/>
                <w:iCs/>
                <w:sz w:val="20"/>
              </w:rPr>
              <w:t>probează</w:t>
            </w:r>
            <w:proofErr w:type="spellEnd"/>
            <w:r w:rsidRPr="00291819">
              <w:rPr>
                <w:i/>
                <w:iCs/>
                <w:sz w:val="20"/>
              </w:rPr>
              <w:t xml:space="preserve"> cu </w:t>
            </w:r>
            <w:proofErr w:type="spellStart"/>
            <w:r w:rsidRPr="00291819">
              <w:rPr>
                <w:i/>
                <w:iCs/>
                <w:sz w:val="20"/>
              </w:rPr>
              <w:t>documentul</w:t>
            </w:r>
            <w:proofErr w:type="spellEnd"/>
            <w:r w:rsidRPr="00291819">
              <w:rPr>
                <w:i/>
                <w:iCs/>
                <w:sz w:val="20"/>
              </w:rPr>
              <w:t xml:space="preserve"> </w:t>
            </w:r>
            <w:proofErr w:type="spellStart"/>
            <w:r w:rsidRPr="00291819">
              <w:rPr>
                <w:i/>
                <w:iCs/>
                <w:sz w:val="20"/>
              </w:rPr>
              <w:t>reprezentând</w:t>
            </w:r>
            <w:proofErr w:type="spellEnd"/>
            <w:r w:rsidRPr="00291819">
              <w:rPr>
                <w:i/>
                <w:iCs/>
                <w:sz w:val="20"/>
              </w:rPr>
              <w:t xml:space="preserve"> </w:t>
            </w:r>
            <w:proofErr w:type="spellStart"/>
            <w:r w:rsidRPr="00291819">
              <w:rPr>
                <w:i/>
                <w:iCs/>
                <w:sz w:val="20"/>
              </w:rPr>
              <w:t>acordul</w:t>
            </w:r>
            <w:proofErr w:type="spellEnd"/>
            <w:r w:rsidRPr="00291819">
              <w:rPr>
                <w:i/>
                <w:iCs/>
                <w:sz w:val="20"/>
              </w:rPr>
              <w:t xml:space="preserve"> </w:t>
            </w:r>
            <w:proofErr w:type="spellStart"/>
            <w:r w:rsidRPr="00291819">
              <w:rPr>
                <w:i/>
                <w:iCs/>
                <w:sz w:val="20"/>
              </w:rPr>
              <w:t>scris</w:t>
            </w:r>
            <w:proofErr w:type="spellEnd"/>
            <w:r w:rsidRPr="00291819">
              <w:rPr>
                <w:i/>
                <w:iCs/>
                <w:sz w:val="20"/>
              </w:rPr>
              <w:t xml:space="preserve"> al </w:t>
            </w:r>
            <w:proofErr w:type="spellStart"/>
            <w:r w:rsidRPr="00291819">
              <w:rPr>
                <w:i/>
                <w:iCs/>
                <w:sz w:val="20"/>
              </w:rPr>
              <w:t>proprietarului</w:t>
            </w:r>
            <w:proofErr w:type="spellEnd"/>
            <w:r w:rsidRPr="00291819">
              <w:rPr>
                <w:i/>
                <w:iCs/>
                <w:sz w:val="20"/>
              </w:rPr>
              <w:t xml:space="preserve"> </w:t>
            </w:r>
            <w:proofErr w:type="spellStart"/>
            <w:r w:rsidRPr="00291819">
              <w:rPr>
                <w:i/>
                <w:iCs/>
                <w:sz w:val="20"/>
              </w:rPr>
              <w:t>referitor</w:t>
            </w:r>
            <w:proofErr w:type="spellEnd"/>
            <w:r w:rsidRPr="00291819">
              <w:rPr>
                <w:i/>
                <w:iCs/>
                <w:sz w:val="20"/>
              </w:rPr>
              <w:t xml:space="preserve"> la </w:t>
            </w:r>
            <w:proofErr w:type="spellStart"/>
            <w:r w:rsidRPr="00291819">
              <w:rPr>
                <w:i/>
                <w:iCs/>
                <w:sz w:val="20"/>
              </w:rPr>
              <w:t>derularea</w:t>
            </w:r>
            <w:proofErr w:type="spellEnd"/>
            <w:r w:rsidRPr="00291819">
              <w:rPr>
                <w:i/>
                <w:iCs/>
                <w:sz w:val="20"/>
              </w:rPr>
              <w:t xml:space="preserve"> </w:t>
            </w:r>
            <w:proofErr w:type="spellStart"/>
            <w:r w:rsidRPr="00291819">
              <w:rPr>
                <w:i/>
                <w:iCs/>
                <w:sz w:val="20"/>
              </w:rPr>
              <w:t>activităților</w:t>
            </w:r>
            <w:proofErr w:type="spellEnd"/>
            <w:r w:rsidRPr="00291819">
              <w:rPr>
                <w:i/>
                <w:iCs/>
                <w:sz w:val="20"/>
              </w:rPr>
              <w:t xml:space="preserve"> din </w:t>
            </w:r>
            <w:proofErr w:type="spellStart"/>
            <w:r w:rsidRPr="00291819">
              <w:rPr>
                <w:i/>
                <w:iCs/>
                <w:sz w:val="20"/>
              </w:rPr>
              <w:t>cadrul</w:t>
            </w:r>
            <w:proofErr w:type="spellEnd"/>
            <w:r w:rsidRPr="00291819">
              <w:rPr>
                <w:i/>
                <w:iCs/>
                <w:sz w:val="20"/>
              </w:rPr>
              <w:t xml:space="preserve"> </w:t>
            </w:r>
            <w:proofErr w:type="spellStart"/>
            <w:r w:rsidRPr="00291819">
              <w:rPr>
                <w:i/>
                <w:iCs/>
                <w:sz w:val="20"/>
              </w:rPr>
              <w:t>proiectului</w:t>
            </w:r>
            <w:proofErr w:type="spellEnd"/>
            <w:r w:rsidRPr="00291819">
              <w:rPr>
                <w:i/>
                <w:iCs/>
                <w:sz w:val="20"/>
              </w:rPr>
              <w:t xml:space="preserve"> </w:t>
            </w:r>
            <w:r w:rsidRPr="00291819">
              <w:rPr>
                <w:sz w:val="20"/>
                <w:u w:val="single"/>
              </w:rPr>
              <w:t xml:space="preserve">sub forma </w:t>
            </w:r>
            <w:proofErr w:type="spellStart"/>
            <w:r w:rsidRPr="00291819">
              <w:rPr>
                <w:sz w:val="20"/>
                <w:u w:val="single"/>
              </w:rPr>
              <w:t>oricărui</w:t>
            </w:r>
            <w:proofErr w:type="spellEnd"/>
            <w:r w:rsidRPr="00291819">
              <w:rPr>
                <w:sz w:val="20"/>
                <w:u w:val="single"/>
              </w:rPr>
              <w:t xml:space="preserve"> act </w:t>
            </w:r>
            <w:proofErr w:type="spellStart"/>
            <w:r w:rsidRPr="00291819">
              <w:rPr>
                <w:sz w:val="20"/>
                <w:u w:val="single"/>
              </w:rPr>
              <w:t>juridic</w:t>
            </w:r>
            <w:proofErr w:type="spellEnd"/>
            <w:r w:rsidRPr="00291819">
              <w:rPr>
                <w:sz w:val="20"/>
                <w:u w:val="single"/>
              </w:rPr>
              <w:t xml:space="preserve"> </w:t>
            </w:r>
            <w:proofErr w:type="spellStart"/>
            <w:r w:rsidRPr="00291819">
              <w:rPr>
                <w:sz w:val="20"/>
                <w:u w:val="single"/>
              </w:rPr>
              <w:t>prin</w:t>
            </w:r>
            <w:proofErr w:type="spellEnd"/>
            <w:r w:rsidRPr="00291819">
              <w:rPr>
                <w:sz w:val="20"/>
                <w:u w:val="single"/>
              </w:rPr>
              <w:t xml:space="preserve"> care i se </w:t>
            </w:r>
            <w:proofErr w:type="spellStart"/>
            <w:r w:rsidRPr="00291819">
              <w:rPr>
                <w:sz w:val="20"/>
                <w:u w:val="single"/>
              </w:rPr>
              <w:t>asigură</w:t>
            </w:r>
            <w:proofErr w:type="spellEnd"/>
            <w:r w:rsidRPr="00291819">
              <w:rPr>
                <w:sz w:val="20"/>
                <w:u w:val="single"/>
              </w:rPr>
              <w:t xml:space="preserve"> </w:t>
            </w:r>
            <w:proofErr w:type="spellStart"/>
            <w:r w:rsidRPr="00291819">
              <w:rPr>
                <w:sz w:val="20"/>
                <w:u w:val="single"/>
              </w:rPr>
              <w:t>solicitantului</w:t>
            </w:r>
            <w:proofErr w:type="spellEnd"/>
            <w:r w:rsidRPr="00291819">
              <w:rPr>
                <w:sz w:val="20"/>
                <w:u w:val="single"/>
              </w:rPr>
              <w:t xml:space="preserve"> </w:t>
            </w:r>
            <w:proofErr w:type="spellStart"/>
            <w:r w:rsidRPr="00291819">
              <w:rPr>
                <w:sz w:val="20"/>
                <w:u w:val="single"/>
              </w:rPr>
              <w:t>accesul</w:t>
            </w:r>
            <w:proofErr w:type="spellEnd"/>
            <w:r w:rsidRPr="00291819">
              <w:rPr>
                <w:sz w:val="20"/>
                <w:u w:val="single"/>
              </w:rPr>
              <w:t xml:space="preserve"> </w:t>
            </w:r>
            <w:proofErr w:type="spellStart"/>
            <w:r w:rsidRPr="00291819">
              <w:rPr>
                <w:sz w:val="20"/>
                <w:u w:val="single"/>
              </w:rPr>
              <w:t>pe</w:t>
            </w:r>
            <w:proofErr w:type="spellEnd"/>
            <w:r w:rsidRPr="00291819">
              <w:rPr>
                <w:sz w:val="20"/>
                <w:u w:val="single"/>
              </w:rPr>
              <w:t xml:space="preserve"> </w:t>
            </w:r>
            <w:proofErr w:type="spellStart"/>
            <w:r w:rsidRPr="00291819">
              <w:rPr>
                <w:sz w:val="20"/>
                <w:u w:val="single"/>
              </w:rPr>
              <w:t>durata</w:t>
            </w:r>
            <w:proofErr w:type="spellEnd"/>
            <w:r w:rsidRPr="00291819">
              <w:rPr>
                <w:sz w:val="20"/>
                <w:u w:val="single"/>
              </w:rPr>
              <w:t xml:space="preserve"> de </w:t>
            </w:r>
            <w:proofErr w:type="spellStart"/>
            <w:r w:rsidRPr="00291819">
              <w:rPr>
                <w:sz w:val="20"/>
                <w:u w:val="single"/>
              </w:rPr>
              <w:t>implementare</w:t>
            </w:r>
            <w:proofErr w:type="spellEnd"/>
            <w:r w:rsidRPr="00291819">
              <w:rPr>
                <w:sz w:val="20"/>
                <w:u w:val="single"/>
              </w:rPr>
              <w:t xml:space="preserve"> </w:t>
            </w:r>
            <w:proofErr w:type="spellStart"/>
            <w:r w:rsidRPr="00291819">
              <w:rPr>
                <w:sz w:val="20"/>
                <w:u w:val="single"/>
              </w:rPr>
              <w:t>și</w:t>
            </w:r>
            <w:proofErr w:type="spellEnd"/>
            <w:r w:rsidRPr="00291819">
              <w:rPr>
                <w:sz w:val="20"/>
                <w:u w:val="single"/>
              </w:rPr>
              <w:t xml:space="preserve"> </w:t>
            </w:r>
            <w:proofErr w:type="spellStart"/>
            <w:r w:rsidRPr="00291819">
              <w:rPr>
                <w:sz w:val="20"/>
                <w:u w:val="single"/>
              </w:rPr>
              <w:t>sustenabilitate</w:t>
            </w:r>
            <w:proofErr w:type="spellEnd"/>
            <w:r w:rsidRPr="00291819">
              <w:rPr>
                <w:sz w:val="20"/>
                <w:u w:val="single"/>
              </w:rPr>
              <w:t xml:space="preserve"> a </w:t>
            </w:r>
            <w:proofErr w:type="spellStart"/>
            <w:r w:rsidRPr="00291819">
              <w:rPr>
                <w:sz w:val="20"/>
                <w:u w:val="single"/>
              </w:rPr>
              <w:t>proiectului</w:t>
            </w:r>
            <w:proofErr w:type="spellEnd"/>
            <w:r w:rsidRPr="00291819">
              <w:rPr>
                <w:sz w:val="20"/>
                <w:u w:val="single"/>
              </w:rPr>
              <w:t xml:space="preserve">, cu </w:t>
            </w:r>
            <w:proofErr w:type="spellStart"/>
            <w:r w:rsidRPr="00291819">
              <w:rPr>
                <w:sz w:val="20"/>
                <w:u w:val="single"/>
              </w:rPr>
              <w:t>precizarea</w:t>
            </w:r>
            <w:proofErr w:type="spellEnd"/>
            <w:r w:rsidRPr="00291819">
              <w:rPr>
                <w:sz w:val="20"/>
                <w:u w:val="single"/>
              </w:rPr>
              <w:t xml:space="preserve"> </w:t>
            </w:r>
            <w:proofErr w:type="spellStart"/>
            <w:r w:rsidRPr="00291819">
              <w:rPr>
                <w:sz w:val="20"/>
                <w:u w:val="single"/>
              </w:rPr>
              <w:t>clară</w:t>
            </w:r>
            <w:proofErr w:type="spellEnd"/>
            <w:r w:rsidRPr="00291819">
              <w:rPr>
                <w:sz w:val="20"/>
                <w:u w:val="single"/>
              </w:rPr>
              <w:t xml:space="preserve"> a </w:t>
            </w:r>
            <w:proofErr w:type="spellStart"/>
            <w:r w:rsidRPr="00291819">
              <w:rPr>
                <w:sz w:val="20"/>
                <w:u w:val="single"/>
              </w:rPr>
              <w:t>consecințelor</w:t>
            </w:r>
            <w:proofErr w:type="spellEnd"/>
            <w:r w:rsidRPr="00291819">
              <w:rPr>
                <w:sz w:val="20"/>
                <w:u w:val="single"/>
              </w:rPr>
              <w:t xml:space="preserve"> </w:t>
            </w:r>
            <w:proofErr w:type="spellStart"/>
            <w:r w:rsidRPr="00291819">
              <w:rPr>
                <w:sz w:val="20"/>
                <w:u w:val="single"/>
              </w:rPr>
              <w:t>în</w:t>
            </w:r>
            <w:proofErr w:type="spellEnd"/>
            <w:r w:rsidRPr="00291819">
              <w:rPr>
                <w:sz w:val="20"/>
                <w:u w:val="single"/>
              </w:rPr>
              <w:t xml:space="preserve"> </w:t>
            </w:r>
            <w:proofErr w:type="spellStart"/>
            <w:r w:rsidRPr="00291819">
              <w:rPr>
                <w:sz w:val="20"/>
                <w:u w:val="single"/>
              </w:rPr>
              <w:t>cazul</w:t>
            </w:r>
            <w:proofErr w:type="spellEnd"/>
            <w:r w:rsidRPr="00291819">
              <w:rPr>
                <w:sz w:val="20"/>
                <w:u w:val="single"/>
              </w:rPr>
              <w:t xml:space="preserve"> </w:t>
            </w:r>
            <w:proofErr w:type="spellStart"/>
            <w:r w:rsidRPr="00291819">
              <w:rPr>
                <w:sz w:val="20"/>
                <w:u w:val="single"/>
              </w:rPr>
              <w:t>în</w:t>
            </w:r>
            <w:proofErr w:type="spellEnd"/>
            <w:r w:rsidRPr="00291819">
              <w:rPr>
                <w:sz w:val="20"/>
                <w:u w:val="single"/>
              </w:rPr>
              <w:t xml:space="preserve"> care </w:t>
            </w:r>
            <w:proofErr w:type="spellStart"/>
            <w:r w:rsidRPr="00291819">
              <w:rPr>
                <w:sz w:val="20"/>
                <w:u w:val="single"/>
              </w:rPr>
              <w:t>sustenabilitatea</w:t>
            </w:r>
            <w:proofErr w:type="spellEnd"/>
            <w:r w:rsidRPr="00291819">
              <w:rPr>
                <w:sz w:val="20"/>
                <w:u w:val="single"/>
              </w:rPr>
              <w:t xml:space="preserve"> </w:t>
            </w:r>
            <w:proofErr w:type="spellStart"/>
            <w:r w:rsidRPr="00291819">
              <w:rPr>
                <w:sz w:val="20"/>
                <w:u w:val="single"/>
              </w:rPr>
              <w:t>proiectului</w:t>
            </w:r>
            <w:proofErr w:type="spellEnd"/>
            <w:r w:rsidRPr="00291819">
              <w:rPr>
                <w:sz w:val="20"/>
                <w:u w:val="single"/>
              </w:rPr>
              <w:t xml:space="preserve"> nu </w:t>
            </w:r>
            <w:proofErr w:type="spellStart"/>
            <w:r w:rsidRPr="00291819">
              <w:rPr>
                <w:sz w:val="20"/>
                <w:u w:val="single"/>
              </w:rPr>
              <w:t>este</w:t>
            </w:r>
            <w:proofErr w:type="spellEnd"/>
            <w:r w:rsidRPr="00291819">
              <w:rPr>
                <w:sz w:val="20"/>
                <w:u w:val="single"/>
              </w:rPr>
              <w:t xml:space="preserve"> </w:t>
            </w:r>
            <w:proofErr w:type="spellStart"/>
            <w:r w:rsidRPr="00291819">
              <w:rPr>
                <w:sz w:val="20"/>
                <w:u w:val="single"/>
              </w:rPr>
              <w:t>asigurată</w:t>
            </w:r>
            <w:proofErr w:type="spellEnd"/>
            <w:r w:rsidRPr="00291819">
              <w:rPr>
                <w:sz w:val="20"/>
                <w:u w:val="single"/>
              </w:rPr>
              <w:t xml:space="preserve"> din culpa </w:t>
            </w:r>
            <w:proofErr w:type="spellStart"/>
            <w:r w:rsidRPr="00291819">
              <w:rPr>
                <w:sz w:val="20"/>
                <w:u w:val="single"/>
              </w:rPr>
              <w:t>dovedită</w:t>
            </w:r>
            <w:proofErr w:type="spellEnd"/>
            <w:r w:rsidRPr="00291819">
              <w:rPr>
                <w:sz w:val="20"/>
                <w:u w:val="single"/>
              </w:rPr>
              <w:t xml:space="preserve"> a </w:t>
            </w:r>
            <w:proofErr w:type="spellStart"/>
            <w:r w:rsidRPr="00291819">
              <w:rPr>
                <w:sz w:val="20"/>
                <w:u w:val="single"/>
              </w:rPr>
              <w:t>proprietarului</w:t>
            </w:r>
            <w:proofErr w:type="spellEnd"/>
            <w:r w:rsidRPr="00291819">
              <w:rPr>
                <w:i/>
                <w:iCs/>
                <w:sz w:val="20"/>
              </w:rPr>
              <w:t xml:space="preserve"> </w:t>
            </w:r>
            <w:r w:rsidR="00F80D7B" w:rsidRPr="00291819">
              <w:rPr>
                <w:i/>
                <w:iCs/>
                <w:sz w:val="20"/>
                <w:lang w:val="ro-RO" w:eastAsia="en-US"/>
              </w:rPr>
              <w:t>precum și cu actele de proprietate aferente declarației;</w:t>
            </w:r>
          </w:p>
          <w:p w14:paraId="5408137B" w14:textId="424CE6F8" w:rsidR="005957DE" w:rsidRDefault="005957DE" w:rsidP="00FB0DD6">
            <w:pPr>
              <w:jc w:val="both"/>
              <w:rPr>
                <w:i/>
                <w:iCs/>
                <w:color w:val="FF0000"/>
                <w:sz w:val="20"/>
              </w:rPr>
            </w:pPr>
          </w:p>
          <w:p w14:paraId="4A062BEF" w14:textId="280F1BEB" w:rsidR="00263245" w:rsidRPr="008C57FF" w:rsidRDefault="00263245" w:rsidP="00263245">
            <w:pPr>
              <w:pStyle w:val="ListParagraph"/>
              <w:numPr>
                <w:ilvl w:val="0"/>
                <w:numId w:val="46"/>
              </w:numPr>
              <w:jc w:val="both"/>
              <w:rPr>
                <w:i/>
                <w:iCs/>
                <w:sz w:val="20"/>
              </w:rPr>
            </w:pPr>
            <w:proofErr w:type="spellStart"/>
            <w:r w:rsidRPr="008C57FF">
              <w:rPr>
                <w:iCs/>
                <w:sz w:val="20"/>
              </w:rPr>
              <w:t>Pentru</w:t>
            </w:r>
            <w:proofErr w:type="spellEnd"/>
            <w:r w:rsidRPr="008C57FF">
              <w:rPr>
                <w:iCs/>
                <w:sz w:val="20"/>
              </w:rPr>
              <w:t xml:space="preserve"> </w:t>
            </w:r>
            <w:proofErr w:type="spellStart"/>
            <w:r w:rsidR="00584B29" w:rsidRPr="008C57FF">
              <w:rPr>
                <w:iCs/>
                <w:sz w:val="20"/>
              </w:rPr>
              <w:t>toate</w:t>
            </w:r>
            <w:proofErr w:type="spellEnd"/>
            <w:r w:rsidR="00584B29" w:rsidRPr="008C57FF">
              <w:rPr>
                <w:iCs/>
                <w:sz w:val="20"/>
              </w:rPr>
              <w:t xml:space="preserve"> </w:t>
            </w:r>
            <w:proofErr w:type="spellStart"/>
            <w:r w:rsidR="00584B29" w:rsidRPr="008C57FF">
              <w:rPr>
                <w:iCs/>
                <w:sz w:val="20"/>
              </w:rPr>
              <w:t>proiectele</w:t>
            </w:r>
            <w:proofErr w:type="spellEnd"/>
            <w:r w:rsidR="00584B29" w:rsidRPr="008C57FF">
              <w:rPr>
                <w:iCs/>
                <w:sz w:val="20"/>
              </w:rPr>
              <w:t xml:space="preserve"> care </w:t>
            </w:r>
            <w:proofErr w:type="spellStart"/>
            <w:r w:rsidR="00584B29" w:rsidRPr="008C57FF">
              <w:rPr>
                <w:iCs/>
                <w:sz w:val="20"/>
              </w:rPr>
              <w:t>necesită</w:t>
            </w:r>
            <w:proofErr w:type="spellEnd"/>
            <w:r w:rsidR="00584B29" w:rsidRPr="008C57FF">
              <w:rPr>
                <w:iCs/>
                <w:sz w:val="20"/>
              </w:rPr>
              <w:t xml:space="preserve"> </w:t>
            </w:r>
            <w:proofErr w:type="spellStart"/>
            <w:r w:rsidR="00584B29" w:rsidRPr="008C57FF">
              <w:rPr>
                <w:iCs/>
                <w:sz w:val="20"/>
              </w:rPr>
              <w:t>amplasarea</w:t>
            </w:r>
            <w:proofErr w:type="spellEnd"/>
            <w:r w:rsidR="00584B29" w:rsidRPr="008C57FF">
              <w:rPr>
                <w:iCs/>
                <w:sz w:val="20"/>
              </w:rPr>
              <w:t xml:space="preserve"> de </w:t>
            </w:r>
            <w:proofErr w:type="spellStart"/>
            <w:r w:rsidR="00584B29" w:rsidRPr="008C57FF">
              <w:rPr>
                <w:iCs/>
                <w:sz w:val="20"/>
              </w:rPr>
              <w:t>panouri</w:t>
            </w:r>
            <w:proofErr w:type="spellEnd"/>
            <w:r w:rsidR="00584B29" w:rsidRPr="008C57FF">
              <w:rPr>
                <w:iCs/>
                <w:sz w:val="20"/>
              </w:rPr>
              <w:t xml:space="preserve"> de </w:t>
            </w:r>
            <w:proofErr w:type="spellStart"/>
            <w:r w:rsidR="00584B29" w:rsidRPr="008C57FF">
              <w:rPr>
                <w:iCs/>
                <w:sz w:val="20"/>
              </w:rPr>
              <w:t>publicitate</w:t>
            </w:r>
            <w:proofErr w:type="spellEnd"/>
            <w:r w:rsidR="00584B29" w:rsidRPr="008C57FF">
              <w:rPr>
                <w:iCs/>
                <w:sz w:val="20"/>
              </w:rPr>
              <w:t xml:space="preserve"> </w:t>
            </w:r>
            <w:r w:rsidR="00B4745A" w:rsidRPr="008C57FF">
              <w:rPr>
                <w:iCs/>
                <w:sz w:val="20"/>
              </w:rPr>
              <w:t xml:space="preserve">se face </w:t>
            </w:r>
            <w:proofErr w:type="spellStart"/>
            <w:r w:rsidR="00B4745A" w:rsidRPr="008C57FF">
              <w:rPr>
                <w:iCs/>
                <w:sz w:val="20"/>
              </w:rPr>
              <w:t>dovada</w:t>
            </w:r>
            <w:proofErr w:type="spellEnd"/>
            <w:r w:rsidR="00B4745A" w:rsidRPr="008C57FF">
              <w:rPr>
                <w:iCs/>
                <w:sz w:val="20"/>
              </w:rPr>
              <w:t xml:space="preserve"> </w:t>
            </w:r>
            <w:r w:rsidR="00584B29" w:rsidRPr="008C57FF">
              <w:rPr>
                <w:iCs/>
                <w:sz w:val="20"/>
              </w:rPr>
              <w:t xml:space="preserve"> </w:t>
            </w:r>
            <w:proofErr w:type="spellStart"/>
            <w:r w:rsidR="00584B29" w:rsidRPr="008C57FF">
              <w:rPr>
                <w:iCs/>
                <w:sz w:val="20"/>
              </w:rPr>
              <w:t>acordul</w:t>
            </w:r>
            <w:r w:rsidR="00B4745A" w:rsidRPr="008C57FF">
              <w:rPr>
                <w:iCs/>
                <w:sz w:val="20"/>
              </w:rPr>
              <w:t>ui</w:t>
            </w:r>
            <w:proofErr w:type="spellEnd"/>
            <w:r w:rsidR="00584B29" w:rsidRPr="008C57FF">
              <w:rPr>
                <w:iCs/>
                <w:sz w:val="20"/>
              </w:rPr>
              <w:t xml:space="preserve"> </w:t>
            </w:r>
            <w:proofErr w:type="spellStart"/>
            <w:r w:rsidR="00584B29" w:rsidRPr="008C57FF">
              <w:rPr>
                <w:iCs/>
                <w:sz w:val="20"/>
              </w:rPr>
              <w:t>proprietarului</w:t>
            </w:r>
            <w:proofErr w:type="spellEnd"/>
            <w:r w:rsidR="00584B29" w:rsidRPr="008C57FF">
              <w:rPr>
                <w:iCs/>
                <w:sz w:val="20"/>
              </w:rPr>
              <w:t xml:space="preserve"> </w:t>
            </w:r>
            <w:proofErr w:type="spellStart"/>
            <w:r w:rsidR="00584B29" w:rsidRPr="008C57FF">
              <w:rPr>
                <w:iCs/>
                <w:sz w:val="20"/>
              </w:rPr>
              <w:t>terenului</w:t>
            </w:r>
            <w:proofErr w:type="spellEnd"/>
          </w:p>
          <w:p w14:paraId="4F9850FE" w14:textId="11E9961D" w:rsidR="00263245" w:rsidRPr="00263245" w:rsidRDefault="00263245" w:rsidP="00263245">
            <w:pPr>
              <w:pStyle w:val="ListParagraph"/>
              <w:numPr>
                <w:ilvl w:val="0"/>
                <w:numId w:val="41"/>
              </w:numPr>
              <w:jc w:val="both"/>
              <w:rPr>
                <w:i/>
                <w:iCs/>
                <w:color w:val="FF0000"/>
                <w:sz w:val="20"/>
              </w:rPr>
            </w:pPr>
            <w:r>
              <w:rPr>
                <w:i/>
                <w:iCs/>
                <w:color w:val="FF0000"/>
                <w:sz w:val="20"/>
              </w:rPr>
              <w:t xml:space="preserve">Se </w:t>
            </w:r>
            <w:proofErr w:type="spellStart"/>
            <w:r>
              <w:rPr>
                <w:i/>
                <w:iCs/>
                <w:color w:val="FF0000"/>
                <w:sz w:val="20"/>
              </w:rPr>
              <w:t>probează</w:t>
            </w:r>
            <w:proofErr w:type="spellEnd"/>
            <w:r>
              <w:rPr>
                <w:i/>
                <w:iCs/>
                <w:color w:val="FF0000"/>
                <w:sz w:val="20"/>
              </w:rPr>
              <w:t xml:space="preserve"> cu </w:t>
            </w:r>
            <w:proofErr w:type="spellStart"/>
            <w:r>
              <w:rPr>
                <w:i/>
                <w:iCs/>
                <w:color w:val="FF0000"/>
                <w:sz w:val="20"/>
              </w:rPr>
              <w:t>acordul</w:t>
            </w:r>
            <w:proofErr w:type="spellEnd"/>
            <w:r>
              <w:rPr>
                <w:i/>
                <w:iCs/>
                <w:color w:val="FF0000"/>
                <w:sz w:val="20"/>
              </w:rPr>
              <w:t xml:space="preserve"> </w:t>
            </w:r>
            <w:proofErr w:type="spellStart"/>
            <w:r>
              <w:rPr>
                <w:i/>
                <w:iCs/>
                <w:color w:val="FF0000"/>
                <w:sz w:val="20"/>
              </w:rPr>
              <w:t>proprietarului</w:t>
            </w:r>
            <w:proofErr w:type="spellEnd"/>
            <w:r>
              <w:rPr>
                <w:i/>
                <w:iCs/>
                <w:color w:val="FF0000"/>
                <w:sz w:val="20"/>
              </w:rPr>
              <w:t xml:space="preserve"> </w:t>
            </w:r>
            <w:proofErr w:type="spellStart"/>
            <w:r>
              <w:rPr>
                <w:i/>
                <w:iCs/>
                <w:color w:val="FF0000"/>
                <w:sz w:val="20"/>
              </w:rPr>
              <w:t>terenului</w:t>
            </w:r>
            <w:proofErr w:type="spellEnd"/>
          </w:p>
        </w:tc>
        <w:tc>
          <w:tcPr>
            <w:tcW w:w="850" w:type="dxa"/>
          </w:tcPr>
          <w:p w14:paraId="216802F5" w14:textId="77777777" w:rsidR="000C0C3D" w:rsidRPr="006409BA" w:rsidRDefault="000C0C3D">
            <w:pPr>
              <w:rPr>
                <w:sz w:val="20"/>
                <w:szCs w:val="20"/>
              </w:rPr>
            </w:pPr>
          </w:p>
        </w:tc>
        <w:tc>
          <w:tcPr>
            <w:tcW w:w="850" w:type="dxa"/>
          </w:tcPr>
          <w:p w14:paraId="2E462CF3" w14:textId="77777777" w:rsidR="000C0C3D" w:rsidRPr="006409BA" w:rsidRDefault="000C0C3D" w:rsidP="00A40CEF">
            <w:pPr>
              <w:jc w:val="center"/>
              <w:rPr>
                <w:sz w:val="20"/>
                <w:szCs w:val="20"/>
              </w:rPr>
            </w:pPr>
          </w:p>
        </w:tc>
      </w:tr>
      <w:tr w:rsidR="000C0C3D" w:rsidRPr="006409BA" w14:paraId="5D5E74CE" w14:textId="77777777" w:rsidTr="00F16F05">
        <w:trPr>
          <w:jc w:val="center"/>
        </w:trPr>
        <w:tc>
          <w:tcPr>
            <w:tcW w:w="8173" w:type="dxa"/>
            <w:gridSpan w:val="3"/>
          </w:tcPr>
          <w:p w14:paraId="541C70EA" w14:textId="5FDEC622" w:rsidR="00E2333A" w:rsidRPr="00B62C70" w:rsidRDefault="006B20D3" w:rsidP="00B62C70">
            <w:pPr>
              <w:pStyle w:val="ListParagraph"/>
              <w:widowControl w:val="0"/>
              <w:spacing w:after="160" w:line="259" w:lineRule="auto"/>
              <w:ind w:left="360"/>
              <w:jc w:val="both"/>
              <w:rPr>
                <w:noProof/>
                <w:color w:val="000000"/>
                <w:sz w:val="20"/>
                <w:lang w:val="ro-RO" w:eastAsia="en-US"/>
              </w:rPr>
            </w:pPr>
            <w:r>
              <w:rPr>
                <w:noProof/>
                <w:color w:val="000000"/>
                <w:sz w:val="20"/>
                <w:lang w:val="ro-RO" w:eastAsia="en-US"/>
              </w:rPr>
              <w:t xml:space="preserve">m) </w:t>
            </w:r>
            <w:r w:rsidR="00792008">
              <w:rPr>
                <w:noProof/>
                <w:color w:val="000000"/>
                <w:sz w:val="20"/>
                <w:lang w:val="ro-RO" w:eastAsia="en-US"/>
              </w:rPr>
              <w:t>P</w:t>
            </w:r>
            <w:r w:rsidR="000C0C3D" w:rsidRPr="006409BA">
              <w:rPr>
                <w:noProof/>
                <w:color w:val="000000"/>
                <w:sz w:val="20"/>
                <w:lang w:val="ro-RO" w:eastAsia="en-US"/>
              </w:rPr>
              <w:t>roiectele din cadrul ac</w:t>
            </w:r>
            <w:r w:rsidR="007B3468" w:rsidRPr="006409BA">
              <w:rPr>
                <w:noProof/>
                <w:color w:val="000000"/>
                <w:sz w:val="20"/>
                <w:lang w:val="ro-RO" w:eastAsia="en-US"/>
              </w:rPr>
              <w:t>ţ</w:t>
            </w:r>
            <w:r w:rsidR="000C0C3D" w:rsidRPr="006409BA">
              <w:rPr>
                <w:noProof/>
                <w:color w:val="000000"/>
                <w:sz w:val="20"/>
                <w:lang w:val="ro-RO" w:eastAsia="en-US"/>
              </w:rPr>
              <w:t xml:space="preserve">iunii B </w:t>
            </w:r>
            <w:r w:rsidR="00792008">
              <w:rPr>
                <w:noProof/>
                <w:color w:val="000000"/>
                <w:sz w:val="20"/>
                <w:lang w:val="ro-RO" w:eastAsia="en-US"/>
              </w:rPr>
              <w:t>vor</w:t>
            </w:r>
            <w:r w:rsidR="000C0C3D" w:rsidRPr="006409BA">
              <w:rPr>
                <w:noProof/>
                <w:color w:val="000000"/>
                <w:sz w:val="20"/>
                <w:lang w:val="ro-RO" w:eastAsia="en-US"/>
              </w:rPr>
              <w:t xml:space="preserve"> fi înso</w:t>
            </w:r>
            <w:r w:rsidR="007B3468" w:rsidRPr="006409BA">
              <w:rPr>
                <w:noProof/>
                <w:color w:val="000000"/>
                <w:sz w:val="20"/>
                <w:lang w:val="ro-RO" w:eastAsia="en-US"/>
              </w:rPr>
              <w:t>ţ</w:t>
            </w:r>
            <w:r w:rsidR="000C0C3D" w:rsidRPr="006409BA">
              <w:rPr>
                <w:noProof/>
                <w:color w:val="000000"/>
                <w:sz w:val="20"/>
                <w:lang w:val="ro-RO" w:eastAsia="en-US"/>
              </w:rPr>
              <w:t>it</w:t>
            </w:r>
            <w:r w:rsidR="00792008">
              <w:rPr>
                <w:noProof/>
                <w:color w:val="000000"/>
                <w:sz w:val="20"/>
                <w:lang w:val="ro-RO" w:eastAsia="en-US"/>
              </w:rPr>
              <w:t>e</w:t>
            </w:r>
            <w:r w:rsidR="000C0C3D" w:rsidRPr="006409BA">
              <w:rPr>
                <w:noProof/>
                <w:color w:val="000000"/>
                <w:sz w:val="20"/>
                <w:lang w:val="ro-RO" w:eastAsia="en-US"/>
              </w:rPr>
              <w:t xml:space="preserve"> de studiul de fezabilitate </w:t>
            </w:r>
            <w:r w:rsidR="00B4745A">
              <w:rPr>
                <w:noProof/>
                <w:color w:val="000000"/>
                <w:sz w:val="20"/>
                <w:lang w:val="ro-RO" w:eastAsia="en-US"/>
              </w:rPr>
              <w:t>și /sau studiu</w:t>
            </w:r>
            <w:r w:rsidR="000C0C3D" w:rsidRPr="006409BA">
              <w:rPr>
                <w:noProof/>
                <w:color w:val="000000"/>
                <w:sz w:val="20"/>
                <w:lang w:val="ro-RO" w:eastAsia="en-US"/>
              </w:rPr>
              <w:t xml:space="preserve"> tehnic</w:t>
            </w:r>
            <w:r w:rsidR="00B4745A">
              <w:rPr>
                <w:noProof/>
                <w:color w:val="000000"/>
                <w:sz w:val="20"/>
                <w:lang w:val="ro-RO" w:eastAsia="en-US"/>
              </w:rPr>
              <w:t xml:space="preserve"> de înființare a plantațiilor, conform condițiilor detaliate în ghid</w:t>
            </w:r>
            <w:r w:rsidR="000C0C3D" w:rsidRPr="006409BA">
              <w:rPr>
                <w:noProof/>
                <w:color w:val="000000"/>
                <w:sz w:val="20"/>
                <w:lang w:val="ro-RO" w:eastAsia="en-US"/>
              </w:rPr>
              <w:t xml:space="preserve"> (după caz</w:t>
            </w:r>
            <w:r w:rsidR="00B4745A">
              <w:rPr>
                <w:noProof/>
                <w:color w:val="000000"/>
                <w:sz w:val="20"/>
                <w:lang w:val="ro-RO" w:eastAsia="en-US"/>
              </w:rPr>
              <w:t xml:space="preserve">), însoțite de toate </w:t>
            </w:r>
            <w:r w:rsidR="00B4745A">
              <w:rPr>
                <w:noProof/>
                <w:color w:val="000000"/>
                <w:sz w:val="20"/>
                <w:lang w:val="ro-RO" w:eastAsia="en-US"/>
              </w:rPr>
              <w:lastRenderedPageBreak/>
              <w:t>avizele necesare</w:t>
            </w:r>
          </w:p>
          <w:p w14:paraId="5571FF09" w14:textId="77777777" w:rsidR="000C0C3D" w:rsidRDefault="000C0C3D" w:rsidP="00B4745A">
            <w:pPr>
              <w:pStyle w:val="ListParagraph"/>
              <w:numPr>
                <w:ilvl w:val="0"/>
                <w:numId w:val="41"/>
              </w:numPr>
              <w:jc w:val="both"/>
              <w:rPr>
                <w:i/>
                <w:noProof/>
                <w:color w:val="FF0000"/>
                <w:sz w:val="20"/>
                <w:lang w:val="ro-RO" w:eastAsia="en-US"/>
              </w:rPr>
            </w:pPr>
            <w:r w:rsidRPr="006409BA">
              <w:rPr>
                <w:i/>
                <w:noProof/>
                <w:color w:val="FF0000"/>
                <w:sz w:val="20"/>
                <w:lang w:val="ro-RO" w:eastAsia="en-US"/>
              </w:rPr>
              <w:t>Conform Anexei C</w:t>
            </w:r>
            <w:r w:rsidR="006B20D3">
              <w:rPr>
                <w:i/>
                <w:noProof/>
                <w:color w:val="FF0000"/>
                <w:sz w:val="20"/>
                <w:lang w:val="ro-RO" w:eastAsia="en-US"/>
              </w:rPr>
              <w:t>.</w:t>
            </w:r>
            <w:r w:rsidRPr="006409BA">
              <w:rPr>
                <w:i/>
                <w:noProof/>
                <w:color w:val="FF0000"/>
                <w:sz w:val="20"/>
                <w:lang w:val="ro-RO" w:eastAsia="en-US"/>
              </w:rPr>
              <w:t>7/ C.8</w:t>
            </w:r>
          </w:p>
          <w:p w14:paraId="53B7C0F7" w14:textId="77777777" w:rsidR="00B4745A" w:rsidRPr="00B4745A" w:rsidRDefault="00B4745A" w:rsidP="00B4745A">
            <w:pPr>
              <w:pStyle w:val="ListParagraph"/>
              <w:widowControl w:val="0"/>
              <w:numPr>
                <w:ilvl w:val="0"/>
                <w:numId w:val="41"/>
              </w:numPr>
              <w:spacing w:before="60"/>
              <w:contextualSpacing w:val="0"/>
              <w:jc w:val="both"/>
              <w:rPr>
                <w:i/>
                <w:noProof/>
                <w:color w:val="FF0000"/>
                <w:sz w:val="20"/>
                <w:lang w:val="ro-RO" w:eastAsia="en-US"/>
              </w:rPr>
            </w:pPr>
            <w:r w:rsidRPr="00B4745A">
              <w:rPr>
                <w:i/>
                <w:noProof/>
                <w:color w:val="FF0000"/>
                <w:sz w:val="20"/>
                <w:lang w:val="ro-RO" w:eastAsia="en-US"/>
              </w:rPr>
              <w:t>În cazurile limitate în care aceste documente nu sunt necesare, se va justifica corespunzător</w:t>
            </w:r>
          </w:p>
          <w:p w14:paraId="6224A4CF" w14:textId="21AAF94F" w:rsidR="00B4745A" w:rsidRPr="006C08B4" w:rsidRDefault="00B4745A" w:rsidP="006C08B4">
            <w:pPr>
              <w:pStyle w:val="ListParagraph"/>
              <w:widowControl w:val="0"/>
              <w:numPr>
                <w:ilvl w:val="0"/>
                <w:numId w:val="41"/>
              </w:numPr>
              <w:spacing w:before="60"/>
              <w:contextualSpacing w:val="0"/>
              <w:jc w:val="both"/>
              <w:rPr>
                <w:i/>
                <w:noProof/>
                <w:color w:val="FF0000"/>
                <w:sz w:val="20"/>
                <w:lang w:val="ro-RO" w:eastAsia="en-US"/>
              </w:rPr>
            </w:pPr>
            <w:r w:rsidRPr="00B4745A">
              <w:rPr>
                <w:i/>
                <w:noProof/>
                <w:color w:val="FF0000"/>
                <w:sz w:val="20"/>
                <w:lang w:val="ro-RO" w:eastAsia="en-US"/>
              </w:rPr>
              <w:t>În anumite situații bine justificate, anumite avize pot fi prezentate în etape ulterioare (nu se aplică documentelor aferente procedurii de evaluare a impactului asupra mediului și declarației Natura 2000)</w:t>
            </w:r>
          </w:p>
        </w:tc>
        <w:tc>
          <w:tcPr>
            <w:tcW w:w="850" w:type="dxa"/>
          </w:tcPr>
          <w:p w14:paraId="32D3974E" w14:textId="77777777" w:rsidR="000C0C3D" w:rsidRPr="006409BA" w:rsidRDefault="000C0C3D">
            <w:pPr>
              <w:rPr>
                <w:sz w:val="20"/>
                <w:szCs w:val="20"/>
              </w:rPr>
            </w:pPr>
          </w:p>
        </w:tc>
        <w:tc>
          <w:tcPr>
            <w:tcW w:w="850" w:type="dxa"/>
          </w:tcPr>
          <w:p w14:paraId="7A6059B5" w14:textId="77777777" w:rsidR="000C0C3D" w:rsidRPr="006409BA" w:rsidRDefault="000C0C3D" w:rsidP="00A40CEF">
            <w:pPr>
              <w:jc w:val="center"/>
              <w:rPr>
                <w:sz w:val="20"/>
                <w:szCs w:val="20"/>
              </w:rPr>
            </w:pPr>
          </w:p>
        </w:tc>
      </w:tr>
      <w:tr w:rsidR="00831765" w:rsidRPr="006409BA" w14:paraId="550C7960" w14:textId="77777777" w:rsidTr="00F16F05">
        <w:trPr>
          <w:jc w:val="center"/>
        </w:trPr>
        <w:tc>
          <w:tcPr>
            <w:tcW w:w="8173" w:type="dxa"/>
            <w:gridSpan w:val="3"/>
          </w:tcPr>
          <w:p w14:paraId="0BB3ED03" w14:textId="364FCB5F" w:rsidR="00831765" w:rsidRPr="006409BA" w:rsidRDefault="006B20D3" w:rsidP="006B20D3">
            <w:pPr>
              <w:pStyle w:val="ListParagraph"/>
              <w:widowControl w:val="0"/>
              <w:spacing w:after="160" w:line="259" w:lineRule="auto"/>
              <w:ind w:left="360"/>
              <w:jc w:val="both"/>
              <w:rPr>
                <w:noProof/>
                <w:color w:val="000000"/>
                <w:sz w:val="20"/>
                <w:lang w:val="ro-RO" w:eastAsia="en-US"/>
              </w:rPr>
            </w:pPr>
            <w:r>
              <w:rPr>
                <w:noProof/>
                <w:color w:val="000000"/>
                <w:sz w:val="20"/>
                <w:lang w:val="ro-RO" w:eastAsia="en-US"/>
              </w:rPr>
              <w:lastRenderedPageBreak/>
              <w:t xml:space="preserve">n) </w:t>
            </w:r>
            <w:r w:rsidR="00831765" w:rsidRPr="006409BA">
              <w:rPr>
                <w:noProof/>
                <w:color w:val="000000"/>
                <w:sz w:val="20"/>
                <w:lang w:val="ro-RO" w:eastAsia="en-US"/>
              </w:rPr>
              <w:t>Pentru proiectele din cadrul acţiunii B care conţin activitate de achiziţie teren, se va face dovada evaluării terenului de către un evaluator certificat, prin care se va stabili valoarea de piaţă a terenului</w:t>
            </w:r>
          </w:p>
          <w:p w14:paraId="10984E54" w14:textId="6F978843" w:rsidR="00831765" w:rsidRPr="00B4745A" w:rsidRDefault="00831765" w:rsidP="00B4745A">
            <w:pPr>
              <w:pStyle w:val="ListParagraph"/>
              <w:widowControl w:val="0"/>
              <w:numPr>
                <w:ilvl w:val="0"/>
                <w:numId w:val="49"/>
              </w:numPr>
              <w:spacing w:after="160" w:line="259" w:lineRule="auto"/>
              <w:jc w:val="both"/>
              <w:rPr>
                <w:i/>
                <w:color w:val="000000"/>
                <w:sz w:val="20"/>
              </w:rPr>
            </w:pPr>
            <w:r w:rsidRPr="00B4745A">
              <w:rPr>
                <w:i/>
                <w:color w:val="FF0000"/>
                <w:sz w:val="20"/>
              </w:rPr>
              <w:t xml:space="preserve">Se </w:t>
            </w:r>
            <w:proofErr w:type="spellStart"/>
            <w:r w:rsidRPr="00B4745A">
              <w:rPr>
                <w:i/>
                <w:color w:val="FF0000"/>
                <w:sz w:val="20"/>
              </w:rPr>
              <w:t>probează</w:t>
            </w:r>
            <w:proofErr w:type="spellEnd"/>
            <w:r w:rsidRPr="00B4745A">
              <w:rPr>
                <w:i/>
                <w:color w:val="FF0000"/>
                <w:sz w:val="20"/>
              </w:rPr>
              <w:t xml:space="preserve"> cu </w:t>
            </w:r>
            <w:proofErr w:type="spellStart"/>
            <w:r w:rsidRPr="00B4745A">
              <w:rPr>
                <w:i/>
                <w:color w:val="FF0000"/>
                <w:sz w:val="20"/>
              </w:rPr>
              <w:t>Anexa</w:t>
            </w:r>
            <w:proofErr w:type="spellEnd"/>
            <w:r w:rsidRPr="00B4745A">
              <w:rPr>
                <w:i/>
                <w:color w:val="FF0000"/>
                <w:sz w:val="20"/>
              </w:rPr>
              <w:t xml:space="preserve"> C4.</w:t>
            </w:r>
            <w:r w:rsidR="004B2375">
              <w:rPr>
                <w:i/>
                <w:color w:val="FF0000"/>
                <w:sz w:val="20"/>
              </w:rPr>
              <w:t>7</w:t>
            </w:r>
            <w:r w:rsidRPr="00B4745A">
              <w:rPr>
                <w:i/>
                <w:color w:val="FF0000"/>
                <w:sz w:val="20"/>
              </w:rPr>
              <w:t xml:space="preserve"> </w:t>
            </w:r>
            <w:proofErr w:type="spellStart"/>
            <w:r w:rsidRPr="00B4745A">
              <w:rPr>
                <w:i/>
                <w:color w:val="FF0000"/>
                <w:sz w:val="20"/>
              </w:rPr>
              <w:t>Raport</w:t>
            </w:r>
            <w:proofErr w:type="spellEnd"/>
            <w:r w:rsidRPr="00B4745A">
              <w:rPr>
                <w:i/>
                <w:color w:val="FF0000"/>
                <w:sz w:val="20"/>
              </w:rPr>
              <w:t xml:space="preserve"> de </w:t>
            </w:r>
            <w:proofErr w:type="spellStart"/>
            <w:r w:rsidRPr="00B4745A">
              <w:rPr>
                <w:i/>
                <w:color w:val="FF0000"/>
                <w:sz w:val="20"/>
              </w:rPr>
              <w:t>evaluare</w:t>
            </w:r>
            <w:proofErr w:type="spellEnd"/>
            <w:r w:rsidRPr="00B4745A">
              <w:rPr>
                <w:i/>
                <w:color w:val="FF0000"/>
                <w:sz w:val="20"/>
              </w:rPr>
              <w:t xml:space="preserve"> a </w:t>
            </w:r>
            <w:proofErr w:type="spellStart"/>
            <w:r w:rsidRPr="00B4745A">
              <w:rPr>
                <w:i/>
                <w:color w:val="FF0000"/>
                <w:sz w:val="20"/>
              </w:rPr>
              <w:t>terenului</w:t>
            </w:r>
            <w:proofErr w:type="spellEnd"/>
            <w:r w:rsidRPr="00B4745A">
              <w:rPr>
                <w:i/>
                <w:color w:val="FF0000"/>
                <w:sz w:val="20"/>
              </w:rPr>
              <w:t xml:space="preserve"> </w:t>
            </w:r>
          </w:p>
        </w:tc>
        <w:tc>
          <w:tcPr>
            <w:tcW w:w="850" w:type="dxa"/>
          </w:tcPr>
          <w:p w14:paraId="3E01B5DF" w14:textId="77777777" w:rsidR="00831765" w:rsidRPr="006409BA" w:rsidRDefault="00831765">
            <w:pPr>
              <w:rPr>
                <w:sz w:val="20"/>
                <w:szCs w:val="20"/>
              </w:rPr>
            </w:pPr>
          </w:p>
        </w:tc>
        <w:tc>
          <w:tcPr>
            <w:tcW w:w="850" w:type="dxa"/>
          </w:tcPr>
          <w:p w14:paraId="62AAFF2E" w14:textId="77777777" w:rsidR="00831765" w:rsidRPr="006409BA" w:rsidRDefault="00831765" w:rsidP="00A40CEF">
            <w:pPr>
              <w:jc w:val="center"/>
              <w:rPr>
                <w:sz w:val="20"/>
                <w:szCs w:val="20"/>
              </w:rPr>
            </w:pPr>
          </w:p>
        </w:tc>
      </w:tr>
      <w:tr w:rsidR="000C0C3D" w:rsidRPr="006409BA" w14:paraId="7752D021" w14:textId="77777777" w:rsidTr="00F16F05">
        <w:trPr>
          <w:jc w:val="center"/>
        </w:trPr>
        <w:tc>
          <w:tcPr>
            <w:tcW w:w="8173" w:type="dxa"/>
            <w:gridSpan w:val="3"/>
          </w:tcPr>
          <w:p w14:paraId="453CC6D0" w14:textId="3CF07FD2" w:rsidR="00E2333A" w:rsidRPr="006C08B4" w:rsidRDefault="006B20D3" w:rsidP="006C08B4">
            <w:pPr>
              <w:pStyle w:val="ListParagraph"/>
              <w:ind w:left="360"/>
              <w:jc w:val="both"/>
              <w:rPr>
                <w:noProof/>
                <w:color w:val="000000"/>
                <w:sz w:val="20"/>
                <w:lang w:val="ro-RO" w:eastAsia="en-US"/>
              </w:rPr>
            </w:pPr>
            <w:r>
              <w:rPr>
                <w:noProof/>
                <w:color w:val="000000"/>
                <w:sz w:val="20"/>
                <w:lang w:val="ro-RO" w:eastAsia="en-US"/>
              </w:rPr>
              <w:t xml:space="preserve">o) </w:t>
            </w:r>
            <w:r w:rsidR="000C0C3D" w:rsidRPr="006409BA">
              <w:rPr>
                <w:noProof/>
                <w:color w:val="000000"/>
                <w:sz w:val="20"/>
                <w:lang w:val="ro-RO" w:eastAsia="en-US"/>
              </w:rPr>
              <w:t>Pentru proiectele care contribuie la dezvoltarea ITI, acestea vor fi înso</w:t>
            </w:r>
            <w:r w:rsidR="007B3468" w:rsidRPr="006409BA">
              <w:rPr>
                <w:noProof/>
                <w:color w:val="000000"/>
                <w:sz w:val="20"/>
                <w:lang w:val="ro-RO" w:eastAsia="en-US"/>
              </w:rPr>
              <w:t>ţ</w:t>
            </w:r>
            <w:r w:rsidR="000C0C3D" w:rsidRPr="006409BA">
              <w:rPr>
                <w:noProof/>
                <w:color w:val="000000"/>
                <w:sz w:val="20"/>
                <w:lang w:val="ro-RO" w:eastAsia="en-US"/>
              </w:rPr>
              <w:t>ite de avizul Asocia</w:t>
            </w:r>
            <w:r w:rsidR="007B3468" w:rsidRPr="006409BA">
              <w:rPr>
                <w:noProof/>
                <w:color w:val="000000"/>
                <w:sz w:val="20"/>
                <w:lang w:val="ro-RO" w:eastAsia="en-US"/>
              </w:rPr>
              <w:t>ţ</w:t>
            </w:r>
            <w:r w:rsidR="000C0C3D" w:rsidRPr="006409BA">
              <w:rPr>
                <w:noProof/>
                <w:color w:val="000000"/>
                <w:sz w:val="20"/>
                <w:lang w:val="ro-RO" w:eastAsia="en-US"/>
              </w:rPr>
              <w:t>iei de Dezvoltare Intercomunitară pentru ITI Delta Dunării</w:t>
            </w:r>
          </w:p>
          <w:p w14:paraId="47A3EBD5" w14:textId="77777777" w:rsidR="000C0C3D" w:rsidRPr="006409BA" w:rsidRDefault="000C0C3D" w:rsidP="00B4745A">
            <w:pPr>
              <w:pStyle w:val="ListParagraph"/>
              <w:numPr>
                <w:ilvl w:val="0"/>
                <w:numId w:val="49"/>
              </w:numPr>
              <w:jc w:val="both"/>
              <w:rPr>
                <w:noProof/>
                <w:color w:val="000000"/>
                <w:sz w:val="20"/>
                <w:lang w:val="ro-RO" w:eastAsia="en-US"/>
              </w:rPr>
            </w:pPr>
            <w:r w:rsidRPr="006409BA">
              <w:rPr>
                <w:i/>
                <w:noProof/>
                <w:color w:val="FF0000"/>
                <w:sz w:val="20"/>
                <w:lang w:val="ro-RO" w:eastAsia="en-US"/>
              </w:rPr>
              <w:t>Conform Anexei C 3.4</w:t>
            </w:r>
            <w:r w:rsidR="00B20164">
              <w:t xml:space="preserve"> </w:t>
            </w:r>
            <w:r w:rsidR="00B20164" w:rsidRPr="00B20164">
              <w:rPr>
                <w:i/>
                <w:noProof/>
                <w:color w:val="FF0000"/>
                <w:sz w:val="20"/>
                <w:lang w:val="ro-RO" w:eastAsia="en-US"/>
              </w:rPr>
              <w:t>corelat cu secţiunea Relevanţă/Justificare din Cererea de finanţare</w:t>
            </w:r>
          </w:p>
        </w:tc>
        <w:tc>
          <w:tcPr>
            <w:tcW w:w="850" w:type="dxa"/>
          </w:tcPr>
          <w:p w14:paraId="769B3526" w14:textId="77777777" w:rsidR="000C0C3D" w:rsidRPr="006409BA" w:rsidRDefault="000C0C3D">
            <w:pPr>
              <w:rPr>
                <w:sz w:val="20"/>
                <w:szCs w:val="20"/>
              </w:rPr>
            </w:pPr>
          </w:p>
        </w:tc>
        <w:tc>
          <w:tcPr>
            <w:tcW w:w="850" w:type="dxa"/>
          </w:tcPr>
          <w:p w14:paraId="3B52ECCA" w14:textId="77777777" w:rsidR="000C0C3D" w:rsidRPr="006409BA" w:rsidRDefault="000C0C3D" w:rsidP="00A40CEF">
            <w:pPr>
              <w:jc w:val="center"/>
              <w:rPr>
                <w:sz w:val="20"/>
                <w:szCs w:val="20"/>
              </w:rPr>
            </w:pPr>
          </w:p>
        </w:tc>
      </w:tr>
      <w:tr w:rsidR="000C0C3D" w:rsidRPr="006409BA" w14:paraId="5AE858B0" w14:textId="77777777" w:rsidTr="00F16F05">
        <w:trPr>
          <w:jc w:val="center"/>
        </w:trPr>
        <w:tc>
          <w:tcPr>
            <w:tcW w:w="8173" w:type="dxa"/>
            <w:gridSpan w:val="3"/>
          </w:tcPr>
          <w:p w14:paraId="1D8D89F6" w14:textId="755C6F09" w:rsidR="00794B17" w:rsidRPr="006C08B4" w:rsidRDefault="006B20D3" w:rsidP="006C08B4">
            <w:pPr>
              <w:pStyle w:val="ListParagraph"/>
              <w:widowControl w:val="0"/>
              <w:spacing w:after="160" w:line="259" w:lineRule="auto"/>
              <w:ind w:left="360"/>
              <w:jc w:val="both"/>
              <w:rPr>
                <w:noProof/>
                <w:color w:val="000000"/>
                <w:sz w:val="20"/>
                <w:lang w:val="ro-RO" w:eastAsia="en-US"/>
              </w:rPr>
            </w:pPr>
            <w:r>
              <w:rPr>
                <w:noProof/>
                <w:color w:val="000000"/>
                <w:sz w:val="20"/>
                <w:lang w:val="ro-RO" w:eastAsia="en-US"/>
              </w:rPr>
              <w:t xml:space="preserve">p) </w:t>
            </w:r>
            <w:r w:rsidR="000C0C3D" w:rsidRPr="006409BA">
              <w:rPr>
                <w:noProof/>
                <w:color w:val="000000"/>
                <w:sz w:val="20"/>
                <w:lang w:val="ro-RO" w:eastAsia="en-US"/>
              </w:rPr>
              <w:t>Pentru proiectele ce propun</w:t>
            </w:r>
            <w:r w:rsidR="000C0C3D" w:rsidRPr="006409BA">
              <w:rPr>
                <w:sz w:val="20"/>
                <w:lang w:val="ro-RO" w:eastAsia="en-US"/>
              </w:rPr>
              <w:t xml:space="preserve"> </w:t>
            </w:r>
            <w:r w:rsidR="000C0C3D" w:rsidRPr="006409BA">
              <w:rPr>
                <w:noProof/>
                <w:color w:val="000000"/>
                <w:sz w:val="20"/>
                <w:lang w:val="ro-RO" w:eastAsia="en-US"/>
              </w:rPr>
              <w:t>activită</w:t>
            </w:r>
            <w:r w:rsidR="007B3468" w:rsidRPr="006409BA">
              <w:rPr>
                <w:noProof/>
                <w:color w:val="000000"/>
                <w:sz w:val="20"/>
                <w:lang w:val="ro-RO" w:eastAsia="en-US"/>
              </w:rPr>
              <w:t>ţ</w:t>
            </w:r>
            <w:r w:rsidR="000C0C3D" w:rsidRPr="006409BA">
              <w:rPr>
                <w:noProof/>
                <w:color w:val="000000"/>
                <w:sz w:val="20"/>
                <w:lang w:val="ro-RO" w:eastAsia="en-US"/>
              </w:rPr>
              <w:t xml:space="preserve">i de </w:t>
            </w:r>
            <w:r w:rsidR="009D4C4D" w:rsidRPr="006409BA">
              <w:rPr>
                <w:noProof/>
                <w:color w:val="000000"/>
                <w:sz w:val="20"/>
                <w:lang w:val="ro-RO" w:eastAsia="en-US"/>
              </w:rPr>
              <w:t>comunicare</w:t>
            </w:r>
            <w:r w:rsidR="005A5D9A" w:rsidRPr="006409BA">
              <w:rPr>
                <w:noProof/>
                <w:color w:val="000000"/>
                <w:sz w:val="20"/>
                <w:lang w:val="ro-RO" w:eastAsia="en-US"/>
              </w:rPr>
              <w:t xml:space="preserve"> şi conştientizare</w:t>
            </w:r>
            <w:r w:rsidR="000C0C3D" w:rsidRPr="006409BA">
              <w:rPr>
                <w:noProof/>
                <w:color w:val="000000"/>
                <w:sz w:val="20"/>
                <w:lang w:val="ro-RO" w:eastAsia="en-US"/>
              </w:rPr>
              <w:t xml:space="preserve">, acestea se regăsesc incluse în planul de </w:t>
            </w:r>
            <w:r w:rsidR="009D4C4D" w:rsidRPr="006409BA">
              <w:rPr>
                <w:noProof/>
                <w:color w:val="000000"/>
                <w:sz w:val="20"/>
                <w:lang w:val="ro-RO" w:eastAsia="en-US"/>
              </w:rPr>
              <w:t>informare şi publicitate</w:t>
            </w:r>
            <w:r w:rsidR="000C0C3D" w:rsidRPr="006409BA">
              <w:rPr>
                <w:noProof/>
                <w:color w:val="000000"/>
                <w:sz w:val="20"/>
                <w:lang w:val="ro-RO" w:eastAsia="en-US"/>
              </w:rPr>
              <w:t xml:space="preserve"> </w:t>
            </w:r>
          </w:p>
          <w:p w14:paraId="59F26D72" w14:textId="77777777" w:rsidR="000C0C3D" w:rsidRPr="006409BA" w:rsidRDefault="000C0C3D" w:rsidP="00296BFB">
            <w:pPr>
              <w:pStyle w:val="ListParagraph"/>
              <w:widowControl w:val="0"/>
              <w:numPr>
                <w:ilvl w:val="0"/>
                <w:numId w:val="49"/>
              </w:numPr>
              <w:spacing w:line="259" w:lineRule="auto"/>
              <w:contextualSpacing w:val="0"/>
              <w:jc w:val="both"/>
              <w:rPr>
                <w:noProof/>
                <w:color w:val="000000"/>
                <w:sz w:val="20"/>
                <w:lang w:val="ro-RO" w:eastAsia="en-US"/>
              </w:rPr>
            </w:pPr>
            <w:r w:rsidRPr="006409BA">
              <w:rPr>
                <w:i/>
                <w:iCs/>
                <w:noProof/>
                <w:color w:val="FF0000"/>
                <w:sz w:val="20"/>
                <w:lang w:val="ro-RO" w:eastAsia="en-US"/>
              </w:rPr>
              <w:t>Conform sec</w:t>
            </w:r>
            <w:r w:rsidR="007B3468" w:rsidRPr="006409BA">
              <w:rPr>
                <w:i/>
                <w:iCs/>
                <w:noProof/>
                <w:color w:val="FF0000"/>
                <w:sz w:val="20"/>
                <w:lang w:val="ro-RO" w:eastAsia="en-US"/>
              </w:rPr>
              <w:t>ţ</w:t>
            </w:r>
            <w:r w:rsidRPr="006409BA">
              <w:rPr>
                <w:i/>
                <w:iCs/>
                <w:noProof/>
                <w:color w:val="FF0000"/>
                <w:sz w:val="20"/>
                <w:lang w:val="ro-RO" w:eastAsia="en-US"/>
              </w:rPr>
              <w:t>iunii Activităţi şi Resurse din cererea de finan</w:t>
            </w:r>
            <w:r w:rsidR="007B3468" w:rsidRPr="006409BA">
              <w:rPr>
                <w:i/>
                <w:iCs/>
                <w:noProof/>
                <w:color w:val="FF0000"/>
                <w:sz w:val="20"/>
                <w:lang w:val="ro-RO" w:eastAsia="en-US"/>
              </w:rPr>
              <w:t>ţ</w:t>
            </w:r>
            <w:r w:rsidRPr="006409BA">
              <w:rPr>
                <w:i/>
                <w:iCs/>
                <w:noProof/>
                <w:color w:val="FF0000"/>
                <w:sz w:val="20"/>
                <w:lang w:val="ro-RO" w:eastAsia="en-US"/>
              </w:rPr>
              <w:t xml:space="preserve">are corelat cu Anexa </w:t>
            </w:r>
            <w:r w:rsidR="005A5D9A" w:rsidRPr="006409BA">
              <w:rPr>
                <w:i/>
                <w:iCs/>
                <w:noProof/>
                <w:color w:val="FF0000"/>
                <w:sz w:val="20"/>
                <w:lang w:val="ro-RO" w:eastAsia="en-US"/>
              </w:rPr>
              <w:t xml:space="preserve">C.9 </w:t>
            </w:r>
            <w:r w:rsidRPr="006409BA">
              <w:rPr>
                <w:i/>
                <w:iCs/>
                <w:noProof/>
                <w:color w:val="FF0000"/>
                <w:sz w:val="20"/>
                <w:lang w:val="ro-RO" w:eastAsia="en-US"/>
              </w:rPr>
              <w:t xml:space="preserve">Plan de </w:t>
            </w:r>
            <w:r w:rsidR="009D4C4D" w:rsidRPr="006409BA">
              <w:rPr>
                <w:i/>
                <w:iCs/>
                <w:noProof/>
                <w:color w:val="FF0000"/>
                <w:sz w:val="20"/>
                <w:lang w:val="ro-RO" w:eastAsia="en-US"/>
              </w:rPr>
              <w:t>informare şi publicitate</w:t>
            </w:r>
          </w:p>
        </w:tc>
        <w:tc>
          <w:tcPr>
            <w:tcW w:w="850" w:type="dxa"/>
          </w:tcPr>
          <w:p w14:paraId="445D8867" w14:textId="77777777" w:rsidR="000C0C3D" w:rsidRPr="006409BA" w:rsidRDefault="000C0C3D">
            <w:pPr>
              <w:rPr>
                <w:sz w:val="20"/>
                <w:szCs w:val="20"/>
              </w:rPr>
            </w:pPr>
          </w:p>
        </w:tc>
        <w:tc>
          <w:tcPr>
            <w:tcW w:w="850" w:type="dxa"/>
          </w:tcPr>
          <w:p w14:paraId="5346B707" w14:textId="77777777" w:rsidR="000C0C3D" w:rsidRPr="006409BA" w:rsidRDefault="000C0C3D" w:rsidP="00F16F05">
            <w:pPr>
              <w:jc w:val="center"/>
              <w:rPr>
                <w:sz w:val="20"/>
                <w:szCs w:val="20"/>
              </w:rPr>
            </w:pPr>
          </w:p>
        </w:tc>
      </w:tr>
      <w:tr w:rsidR="000C0C3D" w:rsidRPr="006409BA" w14:paraId="7247C395" w14:textId="77777777" w:rsidTr="00E2333A">
        <w:trPr>
          <w:trHeight w:val="923"/>
          <w:jc w:val="center"/>
        </w:trPr>
        <w:tc>
          <w:tcPr>
            <w:tcW w:w="8173" w:type="dxa"/>
            <w:gridSpan w:val="3"/>
          </w:tcPr>
          <w:p w14:paraId="1E9F4D47" w14:textId="28E8B253" w:rsidR="000C0C3D" w:rsidRPr="006409BA" w:rsidRDefault="006B20D3" w:rsidP="006B20D3">
            <w:pPr>
              <w:pStyle w:val="ListParagraph"/>
              <w:widowControl w:val="0"/>
              <w:spacing w:before="60"/>
              <w:ind w:left="360"/>
              <w:jc w:val="both"/>
              <w:rPr>
                <w:iCs/>
                <w:sz w:val="20"/>
                <w:lang w:val="ro-RO"/>
              </w:rPr>
            </w:pPr>
            <w:r>
              <w:rPr>
                <w:sz w:val="20"/>
                <w:lang w:val="ro-RO"/>
              </w:rPr>
              <w:t xml:space="preserve">q) </w:t>
            </w:r>
            <w:r w:rsidR="000C0C3D" w:rsidRPr="006409BA">
              <w:rPr>
                <w:sz w:val="20"/>
                <w:lang w:val="ro-RO"/>
              </w:rPr>
              <w:t>Dacă proiectul con</w:t>
            </w:r>
            <w:r w:rsidR="007B3468" w:rsidRPr="006409BA">
              <w:rPr>
                <w:sz w:val="20"/>
                <w:lang w:val="ro-RO"/>
              </w:rPr>
              <w:t>ţ</w:t>
            </w:r>
            <w:r w:rsidR="000C0C3D" w:rsidRPr="006409BA">
              <w:rPr>
                <w:sz w:val="20"/>
                <w:lang w:val="ro-RO"/>
              </w:rPr>
              <w:t>ine un sistem informatic, se va prezenta un acord de la ANPM în care se va preciza faptul că nu există suprapunere cu proiectul finan</w:t>
            </w:r>
            <w:r w:rsidR="007B3468" w:rsidRPr="006409BA">
              <w:rPr>
                <w:sz w:val="20"/>
                <w:lang w:val="ro-RO"/>
              </w:rPr>
              <w:t>ţ</w:t>
            </w:r>
            <w:r w:rsidR="000C0C3D" w:rsidRPr="006409BA">
              <w:rPr>
                <w:sz w:val="20"/>
                <w:lang w:val="ro-RO"/>
              </w:rPr>
              <w:t>at la nivel na</w:t>
            </w:r>
            <w:r w:rsidR="007B3468" w:rsidRPr="006409BA">
              <w:rPr>
                <w:sz w:val="20"/>
                <w:lang w:val="ro-RO"/>
              </w:rPr>
              <w:t>ţ</w:t>
            </w:r>
            <w:r w:rsidR="000C0C3D" w:rsidRPr="006409BA">
              <w:rPr>
                <w:sz w:val="20"/>
                <w:lang w:val="ro-RO"/>
              </w:rPr>
              <w:t>ional de</w:t>
            </w:r>
            <w:r w:rsidR="00BF0978" w:rsidRPr="006409BA">
              <w:rPr>
                <w:sz w:val="20"/>
                <w:lang w:val="ro-RO"/>
              </w:rPr>
              <w:t xml:space="preserve"> ANPM</w:t>
            </w:r>
          </w:p>
          <w:p w14:paraId="60646180" w14:textId="77777777" w:rsidR="000C0C3D" w:rsidRPr="006409BA" w:rsidRDefault="000C0C3D" w:rsidP="00296BFB">
            <w:pPr>
              <w:pStyle w:val="ListParagraph"/>
              <w:widowControl w:val="0"/>
              <w:numPr>
                <w:ilvl w:val="0"/>
                <w:numId w:val="49"/>
              </w:numPr>
              <w:spacing w:before="60"/>
              <w:contextualSpacing w:val="0"/>
              <w:jc w:val="both"/>
              <w:rPr>
                <w:i/>
                <w:iCs/>
                <w:sz w:val="20"/>
                <w:lang w:val="ro-RO"/>
              </w:rPr>
            </w:pPr>
            <w:r w:rsidRPr="006409BA">
              <w:rPr>
                <w:i/>
                <w:iCs/>
                <w:color w:val="FF0000"/>
                <w:sz w:val="20"/>
                <w:lang w:val="ro-RO"/>
              </w:rPr>
              <w:t>Se probează prin Anexa C3.3. de la Cererea de finan</w:t>
            </w:r>
            <w:r w:rsidR="007B3468" w:rsidRPr="006409BA">
              <w:rPr>
                <w:i/>
                <w:iCs/>
                <w:color w:val="FF0000"/>
                <w:sz w:val="20"/>
                <w:lang w:val="ro-RO"/>
              </w:rPr>
              <w:t>ţ</w:t>
            </w:r>
            <w:r w:rsidRPr="006409BA">
              <w:rPr>
                <w:i/>
                <w:iCs/>
                <w:color w:val="FF0000"/>
                <w:sz w:val="20"/>
                <w:lang w:val="ro-RO"/>
              </w:rPr>
              <w:t>are</w:t>
            </w:r>
            <w:r w:rsidRPr="006409BA">
              <w:rPr>
                <w:i/>
                <w:iCs/>
                <w:sz w:val="20"/>
                <w:lang w:val="ro-RO"/>
              </w:rPr>
              <w:t xml:space="preserve"> </w:t>
            </w:r>
          </w:p>
        </w:tc>
        <w:tc>
          <w:tcPr>
            <w:tcW w:w="850" w:type="dxa"/>
          </w:tcPr>
          <w:p w14:paraId="05FD5AFF" w14:textId="77777777" w:rsidR="000C0C3D" w:rsidRPr="006409BA" w:rsidRDefault="000C0C3D">
            <w:pPr>
              <w:rPr>
                <w:sz w:val="20"/>
                <w:szCs w:val="20"/>
              </w:rPr>
            </w:pPr>
          </w:p>
        </w:tc>
        <w:tc>
          <w:tcPr>
            <w:tcW w:w="850" w:type="dxa"/>
          </w:tcPr>
          <w:p w14:paraId="6398A6E6" w14:textId="77777777" w:rsidR="000C0C3D" w:rsidRPr="006409BA" w:rsidRDefault="000C0C3D" w:rsidP="00F16F05">
            <w:pPr>
              <w:jc w:val="center"/>
              <w:rPr>
                <w:sz w:val="20"/>
                <w:szCs w:val="20"/>
              </w:rPr>
            </w:pPr>
          </w:p>
        </w:tc>
      </w:tr>
      <w:tr w:rsidR="000C0C3D" w:rsidRPr="006409BA" w14:paraId="10940B15" w14:textId="77777777" w:rsidTr="00F16F05">
        <w:trPr>
          <w:jc w:val="center"/>
        </w:trPr>
        <w:tc>
          <w:tcPr>
            <w:tcW w:w="8173" w:type="dxa"/>
            <w:gridSpan w:val="3"/>
          </w:tcPr>
          <w:p w14:paraId="462718E6" w14:textId="020DE7B5" w:rsidR="005A5D9A" w:rsidRDefault="006B20D3" w:rsidP="006B20D3">
            <w:pPr>
              <w:pStyle w:val="ListParagraph"/>
              <w:widowControl w:val="0"/>
              <w:spacing w:before="60" w:after="240"/>
              <w:ind w:left="360"/>
              <w:jc w:val="both"/>
              <w:rPr>
                <w:sz w:val="20"/>
                <w:lang w:val="ro-RO"/>
              </w:rPr>
            </w:pPr>
            <w:r>
              <w:rPr>
                <w:sz w:val="20"/>
                <w:lang w:val="ro-RO"/>
              </w:rPr>
              <w:t xml:space="preserve">r) </w:t>
            </w:r>
            <w:r w:rsidR="000C0C3D" w:rsidRPr="006409BA">
              <w:rPr>
                <w:sz w:val="20"/>
                <w:lang w:val="ro-RO"/>
              </w:rPr>
              <w:t>Activită</w:t>
            </w:r>
            <w:r w:rsidR="007B3468" w:rsidRPr="006409BA">
              <w:rPr>
                <w:sz w:val="20"/>
                <w:lang w:val="ro-RO"/>
              </w:rPr>
              <w:t>ţ</w:t>
            </w:r>
            <w:r w:rsidR="000C0C3D" w:rsidRPr="006409BA">
              <w:rPr>
                <w:sz w:val="20"/>
                <w:lang w:val="ro-RO"/>
              </w:rPr>
              <w:t>ile de întărire a capacită</w:t>
            </w:r>
            <w:r w:rsidR="007B3468" w:rsidRPr="006409BA">
              <w:rPr>
                <w:sz w:val="20"/>
                <w:lang w:val="ro-RO"/>
              </w:rPr>
              <w:t>ţ</w:t>
            </w:r>
            <w:r w:rsidR="000C0C3D" w:rsidRPr="006409BA">
              <w:rPr>
                <w:sz w:val="20"/>
                <w:lang w:val="ro-RO"/>
              </w:rPr>
              <w:t xml:space="preserve">ii administrative propuse prin proiect sunt justificate printr-o analiza </w:t>
            </w:r>
            <w:r w:rsidR="004C3177" w:rsidRPr="006409BA">
              <w:rPr>
                <w:sz w:val="20"/>
                <w:lang w:val="ro-RO"/>
              </w:rPr>
              <w:t>a</w:t>
            </w:r>
            <w:r w:rsidR="000C0C3D" w:rsidRPr="006409BA">
              <w:rPr>
                <w:sz w:val="20"/>
                <w:lang w:val="ro-RO"/>
              </w:rPr>
              <w:t xml:space="preserve"> deficien</w:t>
            </w:r>
            <w:r w:rsidR="007B3468" w:rsidRPr="006409BA">
              <w:rPr>
                <w:sz w:val="20"/>
                <w:lang w:val="ro-RO"/>
              </w:rPr>
              <w:t>ţ</w:t>
            </w:r>
            <w:r w:rsidR="000C0C3D" w:rsidRPr="006409BA">
              <w:rPr>
                <w:sz w:val="20"/>
                <w:lang w:val="ro-RO"/>
              </w:rPr>
              <w:t xml:space="preserve">elor </w:t>
            </w:r>
            <w:r w:rsidR="007B3468" w:rsidRPr="006409BA">
              <w:rPr>
                <w:sz w:val="20"/>
                <w:lang w:val="ro-RO"/>
              </w:rPr>
              <w:t>ş</w:t>
            </w:r>
            <w:r w:rsidR="000C0C3D" w:rsidRPr="006409BA">
              <w:rPr>
                <w:sz w:val="20"/>
                <w:lang w:val="ro-RO"/>
              </w:rPr>
              <w:t>i măsurilor necesare de solu</w:t>
            </w:r>
            <w:r w:rsidR="007B3468" w:rsidRPr="006409BA">
              <w:rPr>
                <w:sz w:val="20"/>
                <w:lang w:val="ro-RO"/>
              </w:rPr>
              <w:t>ţ</w:t>
            </w:r>
            <w:r w:rsidR="000C0C3D" w:rsidRPr="006409BA">
              <w:rPr>
                <w:sz w:val="20"/>
                <w:lang w:val="ro-RO"/>
              </w:rPr>
              <w:t>ionare a acestora privind întărirea capacită</w:t>
            </w:r>
            <w:r w:rsidR="007B3468" w:rsidRPr="006409BA">
              <w:rPr>
                <w:sz w:val="20"/>
                <w:lang w:val="ro-RO"/>
              </w:rPr>
              <w:t>ţ</w:t>
            </w:r>
            <w:r w:rsidR="000C0C3D" w:rsidRPr="006409BA">
              <w:rPr>
                <w:sz w:val="20"/>
                <w:lang w:val="ro-RO"/>
              </w:rPr>
              <w:t>ii administrative</w:t>
            </w:r>
          </w:p>
          <w:p w14:paraId="64F30D70" w14:textId="77777777" w:rsidR="00B2471B" w:rsidRPr="006409BA" w:rsidRDefault="00B2471B" w:rsidP="00B2471B">
            <w:pPr>
              <w:pStyle w:val="ListParagraph"/>
              <w:widowControl w:val="0"/>
              <w:spacing w:before="60" w:after="240"/>
              <w:ind w:left="360"/>
              <w:jc w:val="both"/>
              <w:rPr>
                <w:sz w:val="20"/>
                <w:lang w:val="ro-RO"/>
              </w:rPr>
            </w:pPr>
          </w:p>
          <w:p w14:paraId="5B577261" w14:textId="77777777" w:rsidR="000C0C3D" w:rsidRPr="006409BA" w:rsidRDefault="000C0C3D" w:rsidP="00296BFB">
            <w:pPr>
              <w:pStyle w:val="ListParagraph"/>
              <w:widowControl w:val="0"/>
              <w:numPr>
                <w:ilvl w:val="0"/>
                <w:numId w:val="49"/>
              </w:numPr>
              <w:spacing w:before="60"/>
              <w:jc w:val="both"/>
              <w:rPr>
                <w:i/>
                <w:color w:val="FF0000"/>
                <w:sz w:val="20"/>
                <w:lang w:val="ro-RO"/>
              </w:rPr>
            </w:pPr>
            <w:r w:rsidRPr="006409BA">
              <w:rPr>
                <w:i/>
                <w:color w:val="FF0000"/>
                <w:sz w:val="20"/>
                <w:lang w:val="ro-RO"/>
              </w:rPr>
              <w:t>Conform sec</w:t>
            </w:r>
            <w:r w:rsidR="007B3468" w:rsidRPr="006409BA">
              <w:rPr>
                <w:i/>
                <w:color w:val="FF0000"/>
                <w:sz w:val="20"/>
                <w:lang w:val="ro-RO"/>
              </w:rPr>
              <w:t>ţ</w:t>
            </w:r>
            <w:r w:rsidRPr="006409BA">
              <w:rPr>
                <w:i/>
                <w:color w:val="FF0000"/>
                <w:sz w:val="20"/>
                <w:lang w:val="ro-RO"/>
              </w:rPr>
              <w:t xml:space="preserve">iunii Justificare  </w:t>
            </w:r>
          </w:p>
        </w:tc>
        <w:tc>
          <w:tcPr>
            <w:tcW w:w="850" w:type="dxa"/>
          </w:tcPr>
          <w:p w14:paraId="44CBD445" w14:textId="77777777" w:rsidR="000C0C3D" w:rsidRPr="006409BA" w:rsidRDefault="000C0C3D">
            <w:pPr>
              <w:rPr>
                <w:sz w:val="20"/>
                <w:szCs w:val="20"/>
              </w:rPr>
            </w:pPr>
          </w:p>
        </w:tc>
        <w:tc>
          <w:tcPr>
            <w:tcW w:w="850" w:type="dxa"/>
          </w:tcPr>
          <w:p w14:paraId="5A9B3D85" w14:textId="77777777" w:rsidR="000C0C3D" w:rsidRPr="006409BA" w:rsidRDefault="000C0C3D" w:rsidP="00F16F05">
            <w:pPr>
              <w:jc w:val="center"/>
              <w:rPr>
                <w:sz w:val="20"/>
                <w:szCs w:val="20"/>
              </w:rPr>
            </w:pPr>
          </w:p>
        </w:tc>
      </w:tr>
      <w:tr w:rsidR="008F6982" w:rsidRPr="006409BA" w14:paraId="46D204AA" w14:textId="77777777" w:rsidTr="00F16F05">
        <w:trPr>
          <w:jc w:val="center"/>
        </w:trPr>
        <w:tc>
          <w:tcPr>
            <w:tcW w:w="8173" w:type="dxa"/>
            <w:gridSpan w:val="3"/>
          </w:tcPr>
          <w:p w14:paraId="1A79F075" w14:textId="74D5DC61" w:rsidR="008F6982" w:rsidRPr="008F6982" w:rsidRDefault="006B20D3" w:rsidP="006B20D3">
            <w:pPr>
              <w:pStyle w:val="ListParagraph"/>
              <w:widowControl w:val="0"/>
              <w:spacing w:before="60" w:after="240"/>
              <w:ind w:left="360"/>
              <w:jc w:val="both"/>
              <w:rPr>
                <w:sz w:val="20"/>
                <w:lang w:val="ro-RO"/>
              </w:rPr>
            </w:pPr>
            <w:r>
              <w:rPr>
                <w:sz w:val="20"/>
                <w:lang w:val="ro-RO"/>
              </w:rPr>
              <w:t xml:space="preserve">s) </w:t>
            </w:r>
            <w:r w:rsidR="008F6982" w:rsidRPr="008F6982">
              <w:rPr>
                <w:sz w:val="20"/>
                <w:lang w:val="ro-RO"/>
              </w:rPr>
              <w:t>Proiectele ce conțin activități de reducere a efectelor presiunilor hidromorfologice la nivelul cursurilor de apă în vederea protecţiei biodiversităţii, descriu modul în care funcționalitatea acestora va</w:t>
            </w:r>
            <w:r w:rsidR="008C57FF">
              <w:rPr>
                <w:sz w:val="20"/>
                <w:lang w:val="ro-RO"/>
              </w:rPr>
              <w:t xml:space="preserve"> fi</w:t>
            </w:r>
            <w:r w:rsidR="008F6982" w:rsidRPr="008F6982">
              <w:rPr>
                <w:sz w:val="20"/>
                <w:lang w:val="ro-RO"/>
              </w:rPr>
              <w:t xml:space="preserve"> monitorizată pe durata de sustenabilitate a proiectului în vederea atingerii obiectivului de protecție a biodiversității, restaurare a zonelor umede, restaurare a albiei şi a reliefului din lunca inundabilă a corpurilor de apă, etc.;</w:t>
            </w:r>
          </w:p>
          <w:p w14:paraId="530A8B73" w14:textId="77777777" w:rsidR="008F6982" w:rsidRPr="00296BFB" w:rsidRDefault="008F6982" w:rsidP="00296BFB">
            <w:pPr>
              <w:pStyle w:val="ListParagraph"/>
              <w:widowControl w:val="0"/>
              <w:numPr>
                <w:ilvl w:val="0"/>
                <w:numId w:val="49"/>
              </w:numPr>
              <w:spacing w:before="60"/>
              <w:jc w:val="both"/>
              <w:rPr>
                <w:i/>
                <w:color w:val="FF0000"/>
                <w:sz w:val="20"/>
              </w:rPr>
            </w:pPr>
            <w:r w:rsidRPr="00296BFB">
              <w:rPr>
                <w:i/>
                <w:color w:val="FF0000"/>
                <w:sz w:val="20"/>
              </w:rPr>
              <w:t xml:space="preserve">Se </w:t>
            </w:r>
            <w:proofErr w:type="spellStart"/>
            <w:r w:rsidRPr="00296BFB">
              <w:rPr>
                <w:i/>
                <w:color w:val="FF0000"/>
                <w:sz w:val="20"/>
              </w:rPr>
              <w:t>probează</w:t>
            </w:r>
            <w:proofErr w:type="spellEnd"/>
            <w:r w:rsidRPr="00296BFB">
              <w:rPr>
                <w:i/>
                <w:color w:val="FF0000"/>
                <w:sz w:val="20"/>
              </w:rPr>
              <w:t xml:space="preserve"> </w:t>
            </w:r>
            <w:proofErr w:type="spellStart"/>
            <w:r w:rsidRPr="00296BFB">
              <w:rPr>
                <w:i/>
                <w:color w:val="FF0000"/>
                <w:sz w:val="20"/>
              </w:rPr>
              <w:t>prin</w:t>
            </w:r>
            <w:proofErr w:type="spellEnd"/>
            <w:r w:rsidRPr="00296BFB">
              <w:rPr>
                <w:i/>
                <w:color w:val="FF0000"/>
                <w:sz w:val="20"/>
              </w:rPr>
              <w:t xml:space="preserve"> </w:t>
            </w:r>
            <w:proofErr w:type="spellStart"/>
            <w:r w:rsidRPr="00296BFB">
              <w:rPr>
                <w:i/>
                <w:color w:val="FF0000"/>
                <w:sz w:val="20"/>
              </w:rPr>
              <w:t>Secţiunea</w:t>
            </w:r>
            <w:proofErr w:type="spellEnd"/>
            <w:r w:rsidRPr="00296BFB">
              <w:rPr>
                <w:i/>
                <w:color w:val="FF0000"/>
                <w:sz w:val="20"/>
              </w:rPr>
              <w:t xml:space="preserve"> </w:t>
            </w:r>
            <w:proofErr w:type="spellStart"/>
            <w:r w:rsidRPr="00296BFB">
              <w:rPr>
                <w:i/>
                <w:color w:val="FF0000"/>
                <w:sz w:val="20"/>
              </w:rPr>
              <w:t>Sustenabilitate</w:t>
            </w:r>
            <w:proofErr w:type="spellEnd"/>
            <w:r w:rsidRPr="00296BFB">
              <w:rPr>
                <w:i/>
                <w:color w:val="FF0000"/>
                <w:sz w:val="20"/>
              </w:rPr>
              <w:t xml:space="preserve"> din </w:t>
            </w:r>
            <w:proofErr w:type="spellStart"/>
            <w:r w:rsidRPr="00296BFB">
              <w:rPr>
                <w:i/>
                <w:color w:val="FF0000"/>
                <w:sz w:val="20"/>
              </w:rPr>
              <w:t>Cererea</w:t>
            </w:r>
            <w:proofErr w:type="spellEnd"/>
            <w:r w:rsidRPr="00296BFB">
              <w:rPr>
                <w:i/>
                <w:color w:val="FF0000"/>
                <w:sz w:val="20"/>
              </w:rPr>
              <w:t xml:space="preserve"> de </w:t>
            </w:r>
            <w:proofErr w:type="spellStart"/>
            <w:r w:rsidRPr="00296BFB">
              <w:rPr>
                <w:i/>
                <w:color w:val="FF0000"/>
                <w:sz w:val="20"/>
              </w:rPr>
              <w:t>finanţare</w:t>
            </w:r>
            <w:proofErr w:type="spellEnd"/>
          </w:p>
        </w:tc>
        <w:tc>
          <w:tcPr>
            <w:tcW w:w="850" w:type="dxa"/>
          </w:tcPr>
          <w:p w14:paraId="5694978A" w14:textId="77777777" w:rsidR="008F6982" w:rsidRPr="006409BA" w:rsidRDefault="008F6982">
            <w:pPr>
              <w:rPr>
                <w:sz w:val="20"/>
                <w:szCs w:val="20"/>
              </w:rPr>
            </w:pPr>
          </w:p>
        </w:tc>
        <w:tc>
          <w:tcPr>
            <w:tcW w:w="850" w:type="dxa"/>
          </w:tcPr>
          <w:p w14:paraId="1D865E07" w14:textId="77777777" w:rsidR="008F6982" w:rsidRPr="006409BA" w:rsidRDefault="008F6982" w:rsidP="00F16F05">
            <w:pPr>
              <w:jc w:val="center"/>
              <w:rPr>
                <w:sz w:val="20"/>
                <w:szCs w:val="20"/>
              </w:rPr>
            </w:pPr>
          </w:p>
        </w:tc>
      </w:tr>
      <w:tr w:rsidR="000C0C3D" w:rsidRPr="006409BA" w14:paraId="00678A58" w14:textId="77777777" w:rsidTr="00F16F05">
        <w:trPr>
          <w:jc w:val="center"/>
        </w:trPr>
        <w:tc>
          <w:tcPr>
            <w:tcW w:w="8173" w:type="dxa"/>
            <w:gridSpan w:val="3"/>
          </w:tcPr>
          <w:p w14:paraId="4CAE0515" w14:textId="22DE7AE2" w:rsidR="00DA780A" w:rsidRPr="006C08B4" w:rsidRDefault="006B20D3" w:rsidP="006C08B4">
            <w:pPr>
              <w:pStyle w:val="ListParagraph"/>
              <w:widowControl w:val="0"/>
              <w:spacing w:before="60"/>
              <w:ind w:left="360"/>
              <w:jc w:val="both"/>
              <w:rPr>
                <w:sz w:val="20"/>
                <w:lang w:val="ro-RO"/>
              </w:rPr>
            </w:pPr>
            <w:r>
              <w:rPr>
                <w:sz w:val="20"/>
                <w:lang w:val="ro-RO"/>
              </w:rPr>
              <w:t xml:space="preserve">t) </w:t>
            </w:r>
            <w:r w:rsidR="000C0C3D" w:rsidRPr="006409BA">
              <w:rPr>
                <w:sz w:val="20"/>
                <w:lang w:val="ro-RO"/>
              </w:rPr>
              <w:t>Dacă proiectul con</w:t>
            </w:r>
            <w:r w:rsidR="007B3468" w:rsidRPr="006409BA">
              <w:rPr>
                <w:sz w:val="20"/>
                <w:lang w:val="ro-RO"/>
              </w:rPr>
              <w:t>ţ</w:t>
            </w:r>
            <w:r w:rsidR="000C0C3D" w:rsidRPr="006409BA">
              <w:rPr>
                <w:sz w:val="20"/>
                <w:lang w:val="ro-RO"/>
              </w:rPr>
              <w:t>ine investi</w:t>
            </w:r>
            <w:r w:rsidR="007B3468" w:rsidRPr="006409BA">
              <w:rPr>
                <w:sz w:val="20"/>
                <w:lang w:val="ro-RO"/>
              </w:rPr>
              <w:t>ţ</w:t>
            </w:r>
            <w:r w:rsidR="000C0C3D" w:rsidRPr="006409BA">
              <w:rPr>
                <w:sz w:val="20"/>
                <w:lang w:val="ro-RO"/>
              </w:rPr>
              <w:t>ii realizate înainte de înainte de depunerea cererii de finan</w:t>
            </w:r>
            <w:r w:rsidR="007B3468" w:rsidRPr="006409BA">
              <w:rPr>
                <w:sz w:val="20"/>
                <w:lang w:val="ro-RO"/>
              </w:rPr>
              <w:t>ţ</w:t>
            </w:r>
            <w:r w:rsidR="000C0C3D" w:rsidRPr="006409BA">
              <w:rPr>
                <w:sz w:val="20"/>
                <w:lang w:val="ro-RO"/>
              </w:rPr>
              <w:t>are, acestea au fost verificate din punct de vedere al legisla</w:t>
            </w:r>
            <w:r w:rsidR="007B3468" w:rsidRPr="006409BA">
              <w:rPr>
                <w:sz w:val="20"/>
                <w:lang w:val="ro-RO"/>
              </w:rPr>
              <w:t>ţ</w:t>
            </w:r>
            <w:r w:rsidR="000C0C3D" w:rsidRPr="006409BA">
              <w:rPr>
                <w:sz w:val="20"/>
                <w:lang w:val="ro-RO"/>
              </w:rPr>
              <w:t>iei în vigoare privind achizi</w:t>
            </w:r>
            <w:r w:rsidR="007B3468" w:rsidRPr="006409BA">
              <w:rPr>
                <w:sz w:val="20"/>
                <w:lang w:val="ro-RO"/>
              </w:rPr>
              <w:t>ţ</w:t>
            </w:r>
            <w:r w:rsidR="000C0C3D" w:rsidRPr="006409BA">
              <w:rPr>
                <w:sz w:val="20"/>
                <w:lang w:val="ro-RO"/>
              </w:rPr>
              <w:t xml:space="preserve">iile publice </w:t>
            </w:r>
            <w:r w:rsidR="007B3468" w:rsidRPr="006409BA">
              <w:rPr>
                <w:sz w:val="20"/>
                <w:lang w:val="ro-RO"/>
              </w:rPr>
              <w:t>ş</w:t>
            </w:r>
            <w:r w:rsidR="000C0C3D" w:rsidRPr="006409BA">
              <w:rPr>
                <w:sz w:val="20"/>
                <w:lang w:val="ro-RO"/>
              </w:rPr>
              <w:t>i au fost formulate concluzii care permit acceptarea proiectului ca fiind eligibil cu sau fără condi</w:t>
            </w:r>
            <w:r w:rsidR="007B3468" w:rsidRPr="006409BA">
              <w:rPr>
                <w:sz w:val="20"/>
                <w:lang w:val="ro-RO"/>
              </w:rPr>
              <w:t>ţ</w:t>
            </w:r>
            <w:r w:rsidR="000C0C3D" w:rsidRPr="006409BA">
              <w:rPr>
                <w:sz w:val="20"/>
                <w:lang w:val="ro-RO"/>
              </w:rPr>
              <w:t>ii</w:t>
            </w:r>
            <w:r w:rsidR="003F44DD">
              <w:rPr>
                <w:sz w:val="20"/>
                <w:lang w:val="ro-RO"/>
              </w:rPr>
              <w:t>.</w:t>
            </w:r>
          </w:p>
          <w:p w14:paraId="4B05C4A2" w14:textId="77777777" w:rsidR="000C0C3D" w:rsidRPr="006409BA" w:rsidRDefault="000C0C3D" w:rsidP="00296BFB">
            <w:pPr>
              <w:pStyle w:val="ListParagraph"/>
              <w:widowControl w:val="0"/>
              <w:numPr>
                <w:ilvl w:val="0"/>
                <w:numId w:val="49"/>
              </w:numPr>
              <w:spacing w:before="60"/>
              <w:jc w:val="both"/>
              <w:rPr>
                <w:color w:val="FF0000"/>
                <w:sz w:val="20"/>
                <w:lang w:val="ro-RO"/>
              </w:rPr>
            </w:pPr>
            <w:r w:rsidRPr="006409BA">
              <w:rPr>
                <w:i/>
                <w:noProof/>
                <w:color w:val="FF0000"/>
                <w:sz w:val="20"/>
                <w:lang w:val="ro-RO" w:eastAsia="en-US"/>
              </w:rPr>
              <w:t>Conform document elaborat de Serviciul de Achizitii</w:t>
            </w:r>
            <w:r w:rsidR="00DA780A">
              <w:t xml:space="preserve"> </w:t>
            </w:r>
            <w:r w:rsidR="00DA780A" w:rsidRPr="00DA780A">
              <w:rPr>
                <w:i/>
                <w:noProof/>
                <w:color w:val="FF0000"/>
                <w:sz w:val="20"/>
                <w:lang w:val="ro-RO" w:eastAsia="en-US"/>
              </w:rPr>
              <w:t>vizând verificarea dosarului de achiziţie publică depus de către solicitant</w:t>
            </w:r>
          </w:p>
        </w:tc>
        <w:tc>
          <w:tcPr>
            <w:tcW w:w="850" w:type="dxa"/>
          </w:tcPr>
          <w:p w14:paraId="375548B4" w14:textId="77777777" w:rsidR="000C0C3D" w:rsidRPr="006409BA" w:rsidRDefault="000C0C3D">
            <w:pPr>
              <w:rPr>
                <w:sz w:val="20"/>
                <w:szCs w:val="20"/>
              </w:rPr>
            </w:pPr>
          </w:p>
        </w:tc>
        <w:tc>
          <w:tcPr>
            <w:tcW w:w="850" w:type="dxa"/>
          </w:tcPr>
          <w:p w14:paraId="5DD2F0AA" w14:textId="77777777" w:rsidR="000C0C3D" w:rsidRPr="006409BA" w:rsidRDefault="000C0C3D" w:rsidP="00F16F05">
            <w:pPr>
              <w:jc w:val="center"/>
              <w:rPr>
                <w:sz w:val="20"/>
                <w:szCs w:val="20"/>
              </w:rPr>
            </w:pPr>
          </w:p>
        </w:tc>
      </w:tr>
      <w:tr w:rsidR="001623F6" w:rsidRPr="006409BA" w14:paraId="091CEBFE" w14:textId="77777777" w:rsidTr="00F16F05">
        <w:trPr>
          <w:jc w:val="center"/>
        </w:trPr>
        <w:tc>
          <w:tcPr>
            <w:tcW w:w="8173" w:type="dxa"/>
            <w:gridSpan w:val="3"/>
          </w:tcPr>
          <w:p w14:paraId="1DCB5A55" w14:textId="20FFAEBA" w:rsidR="001623F6" w:rsidRDefault="001455B3" w:rsidP="001455B3">
            <w:pPr>
              <w:pStyle w:val="ListParagraph"/>
              <w:widowControl w:val="0"/>
              <w:spacing w:before="60"/>
              <w:ind w:left="0"/>
              <w:jc w:val="both"/>
              <w:rPr>
                <w:sz w:val="20"/>
                <w:lang w:val="ro-RO"/>
              </w:rPr>
            </w:pPr>
            <w:r w:rsidRPr="001455B3">
              <w:rPr>
                <w:sz w:val="20"/>
                <w:lang w:val="ro-RO"/>
              </w:rPr>
              <w:t xml:space="preserve">ț)  </w:t>
            </w:r>
            <w:r w:rsidR="00A548B2">
              <w:rPr>
                <w:sz w:val="20"/>
                <w:lang w:val="ro-RO"/>
              </w:rPr>
              <w:t>Pentru proiectele de tip B</w:t>
            </w:r>
            <w:r w:rsidR="00C06031">
              <w:rPr>
                <w:sz w:val="20"/>
                <w:lang w:val="ro-RO"/>
              </w:rPr>
              <w:t>I</w:t>
            </w:r>
            <w:r w:rsidRPr="001455B3">
              <w:rPr>
                <w:sz w:val="20"/>
                <w:lang w:val="ro-RO"/>
              </w:rPr>
              <w:t>nfrastructura realizată prin proiect / rezultatele proiectului</w:t>
            </w:r>
            <w:r w:rsidR="00A548B2">
              <w:rPr>
                <w:sz w:val="20"/>
                <w:lang w:val="ro-RO"/>
              </w:rPr>
              <w:t xml:space="preserve"> nu reprezintă o activitate economic, fiind</w:t>
            </w:r>
            <w:r w:rsidRPr="001455B3">
              <w:rPr>
                <w:sz w:val="20"/>
                <w:lang w:val="ro-RO"/>
              </w:rPr>
              <w:t xml:space="preserve"> legate de obiectivele de protecție a biodiversității și nu reprezintă o infrastructură / rezultate exploatabile din punct de vedere </w:t>
            </w:r>
            <w:r w:rsidR="00A548B2">
              <w:rPr>
                <w:sz w:val="20"/>
                <w:lang w:val="ro-RO"/>
              </w:rPr>
              <w:t>comercial:</w:t>
            </w:r>
          </w:p>
          <w:p w14:paraId="1F330A9E" w14:textId="0BDEC72D" w:rsidR="001455B3" w:rsidRPr="001455B3" w:rsidRDefault="001455B3">
            <w:pPr>
              <w:pStyle w:val="ListParagraph"/>
              <w:widowControl w:val="0"/>
              <w:numPr>
                <w:ilvl w:val="0"/>
                <w:numId w:val="49"/>
              </w:numPr>
              <w:spacing w:before="60"/>
              <w:jc w:val="both"/>
              <w:rPr>
                <w:i/>
                <w:sz w:val="20"/>
                <w:lang w:val="ro-RO"/>
              </w:rPr>
            </w:pPr>
            <w:r w:rsidRPr="001455B3">
              <w:rPr>
                <w:i/>
                <w:sz w:val="20"/>
                <w:lang w:val="ro-RO"/>
              </w:rPr>
              <w:t xml:space="preserve">Se probează prin declarația </w:t>
            </w:r>
            <w:r w:rsidR="00A548B2">
              <w:rPr>
                <w:i/>
                <w:sz w:val="20"/>
                <w:lang w:val="ro-RO"/>
              </w:rPr>
              <w:t>de angajament</w:t>
            </w:r>
            <w:r w:rsidRPr="001455B3">
              <w:rPr>
                <w:i/>
                <w:sz w:val="20"/>
                <w:lang w:val="ro-RO"/>
              </w:rPr>
              <w:t xml:space="preserve"> prin care își asumă separarea activităților economice de activitățile necesare protecției biodiversității finanțate prin proiect</w:t>
            </w:r>
            <w:r>
              <w:rPr>
                <w:i/>
                <w:sz w:val="20"/>
                <w:lang w:val="ro-RO"/>
              </w:rPr>
              <w:t>, corelat cu descrierea din secțiunea Sustenabilitate</w:t>
            </w:r>
          </w:p>
        </w:tc>
        <w:tc>
          <w:tcPr>
            <w:tcW w:w="850" w:type="dxa"/>
          </w:tcPr>
          <w:p w14:paraId="042B0F2B" w14:textId="77777777" w:rsidR="001623F6" w:rsidRPr="006409BA" w:rsidRDefault="001623F6">
            <w:pPr>
              <w:rPr>
                <w:sz w:val="20"/>
                <w:szCs w:val="20"/>
              </w:rPr>
            </w:pPr>
          </w:p>
        </w:tc>
        <w:tc>
          <w:tcPr>
            <w:tcW w:w="850" w:type="dxa"/>
          </w:tcPr>
          <w:p w14:paraId="02F1963A" w14:textId="77777777" w:rsidR="001623F6" w:rsidRPr="006409BA" w:rsidRDefault="001623F6" w:rsidP="00F16F05">
            <w:pPr>
              <w:jc w:val="center"/>
              <w:rPr>
                <w:sz w:val="20"/>
                <w:szCs w:val="20"/>
              </w:rPr>
            </w:pPr>
          </w:p>
        </w:tc>
      </w:tr>
      <w:tr w:rsidR="00CF1C45" w:rsidRPr="006409BA" w14:paraId="5C09B848" w14:textId="77777777" w:rsidTr="00F16F05">
        <w:trPr>
          <w:jc w:val="center"/>
        </w:trPr>
        <w:tc>
          <w:tcPr>
            <w:tcW w:w="8173" w:type="dxa"/>
            <w:gridSpan w:val="3"/>
          </w:tcPr>
          <w:p w14:paraId="34F57B22" w14:textId="7C8BC643" w:rsidR="00CF1C45" w:rsidRDefault="00CF1C45" w:rsidP="001455B3">
            <w:pPr>
              <w:pStyle w:val="ListParagraph"/>
              <w:widowControl w:val="0"/>
              <w:spacing w:before="60"/>
              <w:ind w:left="0"/>
              <w:jc w:val="both"/>
              <w:rPr>
                <w:sz w:val="20"/>
                <w:lang w:val="ro-RO"/>
              </w:rPr>
            </w:pPr>
            <w:r>
              <w:rPr>
                <w:sz w:val="20"/>
                <w:lang w:val="ro-RO"/>
              </w:rPr>
              <w:t xml:space="preserve">u) </w:t>
            </w:r>
            <w:r w:rsidR="00896674">
              <w:rPr>
                <w:sz w:val="20"/>
                <w:lang w:val="ro-RO"/>
              </w:rPr>
              <w:t>Pentru proiectele de tip B, î</w:t>
            </w:r>
            <w:r w:rsidR="00A87E99">
              <w:rPr>
                <w:sz w:val="20"/>
                <w:lang w:val="ro-RO"/>
              </w:rPr>
              <w:t xml:space="preserve">n cazul proiectelor în care se va percepe o contribuție monetară, </w:t>
            </w:r>
            <w:r w:rsidR="00A87E99" w:rsidRPr="00A87E99">
              <w:rPr>
                <w:sz w:val="20"/>
                <w:lang w:val="ro-RO"/>
              </w:rPr>
              <w:t>aceasta acoper</w:t>
            </w:r>
            <w:r w:rsidR="00A87E99">
              <w:rPr>
                <w:sz w:val="20"/>
                <w:lang w:val="ro-RO"/>
              </w:rPr>
              <w:t>ă</w:t>
            </w:r>
            <w:r w:rsidR="00A87E99" w:rsidRPr="00A87E99">
              <w:rPr>
                <w:sz w:val="20"/>
                <w:lang w:val="ro-RO"/>
              </w:rPr>
              <w:t xml:space="preserve"> o parte limitată a costurilor de funcționare și nu altere</w:t>
            </w:r>
            <w:r w:rsidR="00A87E99">
              <w:rPr>
                <w:sz w:val="20"/>
                <w:lang w:val="ro-RO"/>
              </w:rPr>
              <w:t xml:space="preserve">ază </w:t>
            </w:r>
            <w:r w:rsidR="00A87E99" w:rsidRPr="00A87E99">
              <w:rPr>
                <w:sz w:val="20"/>
                <w:lang w:val="ro-RO"/>
              </w:rPr>
              <w:t>natura non-economică a activității de bază, nereprezentând astfel o remunerare reală a serviciului furnizat/activității prestate</w:t>
            </w:r>
          </w:p>
          <w:p w14:paraId="723E567E" w14:textId="46253640" w:rsidR="00A87E99" w:rsidRPr="00A87E99" w:rsidRDefault="00A87E99" w:rsidP="00A87E99">
            <w:pPr>
              <w:pStyle w:val="ListParagraph"/>
              <w:widowControl w:val="0"/>
              <w:numPr>
                <w:ilvl w:val="0"/>
                <w:numId w:val="49"/>
              </w:numPr>
              <w:spacing w:before="60"/>
              <w:jc w:val="both"/>
              <w:rPr>
                <w:i/>
                <w:sz w:val="20"/>
                <w:lang w:val="ro-RO"/>
              </w:rPr>
            </w:pPr>
            <w:r w:rsidRPr="00A87E99">
              <w:rPr>
                <w:i/>
                <w:sz w:val="20"/>
                <w:lang w:val="ro-RO"/>
              </w:rPr>
              <w:t>Se probează prin analiza veniturilor ce pot fi generate prin proiect, raportat la costurile de investiții și operare</w:t>
            </w:r>
            <w:r w:rsidR="00D94CFD">
              <w:rPr>
                <w:i/>
                <w:sz w:val="20"/>
                <w:lang w:val="ro-RO"/>
              </w:rPr>
              <w:t xml:space="preserve"> (fundamentată la nivelul analizei financiare din studiul de fezabilitate)</w:t>
            </w:r>
          </w:p>
        </w:tc>
        <w:tc>
          <w:tcPr>
            <w:tcW w:w="850" w:type="dxa"/>
          </w:tcPr>
          <w:p w14:paraId="5C89212C" w14:textId="77777777" w:rsidR="00CF1C45" w:rsidRPr="006409BA" w:rsidRDefault="00CF1C45">
            <w:pPr>
              <w:rPr>
                <w:sz w:val="20"/>
                <w:szCs w:val="20"/>
              </w:rPr>
            </w:pPr>
          </w:p>
        </w:tc>
        <w:tc>
          <w:tcPr>
            <w:tcW w:w="850" w:type="dxa"/>
          </w:tcPr>
          <w:p w14:paraId="13CA8980" w14:textId="77777777" w:rsidR="00CF1C45" w:rsidRPr="006409BA" w:rsidRDefault="00CF1C45" w:rsidP="00F16F05">
            <w:pPr>
              <w:jc w:val="center"/>
              <w:rPr>
                <w:sz w:val="20"/>
                <w:szCs w:val="20"/>
              </w:rPr>
            </w:pPr>
          </w:p>
        </w:tc>
      </w:tr>
      <w:tr w:rsidR="002D0B5B" w:rsidRPr="006409BA" w14:paraId="543283B4" w14:textId="77777777" w:rsidTr="00F16F05">
        <w:trPr>
          <w:jc w:val="center"/>
        </w:trPr>
        <w:tc>
          <w:tcPr>
            <w:tcW w:w="8173" w:type="dxa"/>
            <w:gridSpan w:val="3"/>
          </w:tcPr>
          <w:p w14:paraId="059C0200" w14:textId="1941EC08" w:rsidR="002D0B5B" w:rsidRDefault="002D0B5B" w:rsidP="00FC140A">
            <w:pPr>
              <w:pStyle w:val="ListParagraph"/>
              <w:widowControl w:val="0"/>
              <w:spacing w:before="60"/>
              <w:ind w:left="0"/>
              <w:jc w:val="both"/>
              <w:rPr>
                <w:sz w:val="20"/>
                <w:lang w:val="ro-RO"/>
              </w:rPr>
            </w:pPr>
            <w:r>
              <w:rPr>
                <w:sz w:val="20"/>
                <w:lang w:val="ro-RO"/>
              </w:rPr>
              <w:lastRenderedPageBreak/>
              <w:t xml:space="preserve">v) </w:t>
            </w:r>
            <w:r w:rsidR="00896674">
              <w:rPr>
                <w:sz w:val="20"/>
                <w:lang w:val="ro-RO"/>
              </w:rPr>
              <w:t>Pentru proiectele de tip B, î</w:t>
            </w:r>
            <w:r w:rsidR="00FC140A">
              <w:rPr>
                <w:sz w:val="20"/>
                <w:lang w:val="ro-RO"/>
              </w:rPr>
              <w:t xml:space="preserve">n cazul proiectelor ale căror rezultate, </w:t>
            </w:r>
            <w:r w:rsidR="00FC140A" w:rsidRPr="00FC140A">
              <w:rPr>
                <w:sz w:val="20"/>
                <w:lang w:val="ro-RO"/>
              </w:rPr>
              <w:t xml:space="preserve">inclusiv infrastructura realizată prin proiect, </w:t>
            </w:r>
            <w:r w:rsidR="00FC140A">
              <w:rPr>
                <w:sz w:val="20"/>
                <w:lang w:val="ro-RO"/>
              </w:rPr>
              <w:t xml:space="preserve">vor fi </w:t>
            </w:r>
            <w:r w:rsidR="00FC140A" w:rsidRPr="00FC140A">
              <w:rPr>
                <w:sz w:val="20"/>
                <w:lang w:val="ro-RO"/>
              </w:rPr>
              <w:t>utilizate atât pentru activități non-economice, cât și pentru activități economice,</w:t>
            </w:r>
            <w:r w:rsidR="00FC140A">
              <w:rPr>
                <w:sz w:val="20"/>
                <w:lang w:val="ro-RO"/>
              </w:rPr>
              <w:t xml:space="preserve"> activitatea economică nu depășește</w:t>
            </w:r>
            <w:r w:rsidR="00FC140A" w:rsidRPr="00FC140A">
              <w:rPr>
                <w:sz w:val="20"/>
                <w:lang w:val="ro-RO"/>
              </w:rPr>
              <w:t xml:space="preserve"> maxim 20% din resursele utilizate </w:t>
            </w:r>
            <w:r w:rsidR="008754E5">
              <w:rPr>
                <w:sz w:val="20"/>
                <w:lang w:val="ro-RO"/>
              </w:rPr>
              <w:t>/capacitatea infrastructurii</w:t>
            </w:r>
            <w:r w:rsidR="008754E5" w:rsidRPr="00FC140A">
              <w:rPr>
                <w:sz w:val="20"/>
                <w:lang w:val="ro-RO"/>
              </w:rPr>
              <w:t xml:space="preserve"> </w:t>
            </w:r>
            <w:r w:rsidR="00FC140A" w:rsidRPr="00FC140A">
              <w:rPr>
                <w:sz w:val="20"/>
                <w:lang w:val="ro-RO"/>
              </w:rPr>
              <w:t>anual</w:t>
            </w:r>
            <w:r w:rsidR="008754E5">
              <w:rPr>
                <w:sz w:val="20"/>
                <w:lang w:val="ro-RO"/>
              </w:rPr>
              <w:t>.</w:t>
            </w:r>
          </w:p>
          <w:p w14:paraId="152AF523" w14:textId="1108B3C5" w:rsidR="00FC140A" w:rsidRPr="00FC140A" w:rsidRDefault="00020B41">
            <w:pPr>
              <w:pStyle w:val="ListParagraph"/>
              <w:widowControl w:val="0"/>
              <w:numPr>
                <w:ilvl w:val="0"/>
                <w:numId w:val="49"/>
              </w:numPr>
              <w:spacing w:before="60"/>
              <w:jc w:val="both"/>
              <w:rPr>
                <w:i/>
                <w:sz w:val="20"/>
                <w:lang w:val="ro-RO"/>
              </w:rPr>
            </w:pPr>
            <w:r w:rsidRPr="00020B41">
              <w:rPr>
                <w:i/>
                <w:sz w:val="20"/>
                <w:lang w:val="ro-RO"/>
              </w:rPr>
              <w:t xml:space="preserve">Se probează prin </w:t>
            </w:r>
            <w:r w:rsidR="00896674">
              <w:rPr>
                <w:i/>
                <w:sz w:val="20"/>
                <w:lang w:val="ro-RO"/>
              </w:rPr>
              <w:t>descrierea activității solicitantului și a analizei financiare din studiul de fezabilitate și declarația de angajament</w:t>
            </w:r>
          </w:p>
        </w:tc>
        <w:tc>
          <w:tcPr>
            <w:tcW w:w="850" w:type="dxa"/>
          </w:tcPr>
          <w:p w14:paraId="2C0B0B9E" w14:textId="77777777" w:rsidR="002D0B5B" w:rsidRPr="006409BA" w:rsidRDefault="002D0B5B">
            <w:pPr>
              <w:rPr>
                <w:sz w:val="20"/>
                <w:szCs w:val="20"/>
              </w:rPr>
            </w:pPr>
          </w:p>
        </w:tc>
        <w:tc>
          <w:tcPr>
            <w:tcW w:w="850" w:type="dxa"/>
          </w:tcPr>
          <w:p w14:paraId="3EC98650" w14:textId="77777777" w:rsidR="002D0B5B" w:rsidRPr="006409BA" w:rsidRDefault="002D0B5B" w:rsidP="00F16F05">
            <w:pPr>
              <w:jc w:val="center"/>
              <w:rPr>
                <w:sz w:val="20"/>
                <w:szCs w:val="20"/>
              </w:rPr>
            </w:pPr>
          </w:p>
        </w:tc>
      </w:tr>
      <w:tr w:rsidR="000C0C3D" w:rsidRPr="006409BA" w14:paraId="5B60B2BC" w14:textId="77777777" w:rsidTr="00F16F05">
        <w:trPr>
          <w:jc w:val="center"/>
        </w:trPr>
        <w:tc>
          <w:tcPr>
            <w:tcW w:w="8173" w:type="dxa"/>
            <w:gridSpan w:val="3"/>
          </w:tcPr>
          <w:p w14:paraId="3596163D" w14:textId="77777777" w:rsidR="000C0C3D" w:rsidRPr="006409BA" w:rsidRDefault="000C0C3D" w:rsidP="00F16F05">
            <w:pPr>
              <w:pStyle w:val="ListParagraph"/>
              <w:ind w:left="360"/>
              <w:jc w:val="both"/>
              <w:rPr>
                <w:i/>
                <w:noProof/>
                <w:sz w:val="20"/>
                <w:lang w:val="ro-RO" w:eastAsia="en-US"/>
              </w:rPr>
            </w:pPr>
            <w:r w:rsidRPr="006409BA">
              <w:rPr>
                <w:b/>
                <w:noProof/>
                <w:sz w:val="20"/>
                <w:lang w:val="ro-RO" w:eastAsia="en-US"/>
              </w:rPr>
              <w:t>Proiectul este eligibil?</w:t>
            </w:r>
          </w:p>
        </w:tc>
        <w:tc>
          <w:tcPr>
            <w:tcW w:w="850" w:type="dxa"/>
          </w:tcPr>
          <w:p w14:paraId="59DFFE03" w14:textId="77777777" w:rsidR="000C0C3D" w:rsidRPr="006409BA" w:rsidRDefault="000C0C3D" w:rsidP="00F16F05">
            <w:pPr>
              <w:jc w:val="center"/>
              <w:rPr>
                <w:sz w:val="20"/>
                <w:szCs w:val="20"/>
              </w:rPr>
            </w:pPr>
          </w:p>
        </w:tc>
        <w:tc>
          <w:tcPr>
            <w:tcW w:w="850" w:type="dxa"/>
          </w:tcPr>
          <w:p w14:paraId="01209E2C" w14:textId="77777777" w:rsidR="000C0C3D" w:rsidRPr="006409BA" w:rsidRDefault="000C0C3D" w:rsidP="00F16F05">
            <w:pPr>
              <w:jc w:val="center"/>
              <w:rPr>
                <w:sz w:val="20"/>
                <w:szCs w:val="20"/>
              </w:rPr>
            </w:pPr>
          </w:p>
        </w:tc>
      </w:tr>
      <w:tr w:rsidR="000C0C3D" w:rsidRPr="006409BA" w14:paraId="53D3076C" w14:textId="77777777" w:rsidTr="00F16F05">
        <w:trPr>
          <w:jc w:val="center"/>
        </w:trPr>
        <w:tc>
          <w:tcPr>
            <w:tcW w:w="4086" w:type="dxa"/>
          </w:tcPr>
          <w:p w14:paraId="27B5AB58" w14:textId="77777777" w:rsidR="000C0C3D" w:rsidRPr="006409BA" w:rsidRDefault="000C0C3D" w:rsidP="00EC3805">
            <w:pPr>
              <w:pStyle w:val="ListParagraph"/>
              <w:numPr>
                <w:ilvl w:val="0"/>
                <w:numId w:val="11"/>
              </w:numPr>
              <w:ind w:left="481" w:hanging="425"/>
              <w:rPr>
                <w:b/>
                <w:noProof/>
                <w:sz w:val="20"/>
                <w:lang w:val="ro-RO" w:eastAsia="en-US"/>
              </w:rPr>
            </w:pPr>
            <w:r w:rsidRPr="006409BA">
              <w:rPr>
                <w:b/>
                <w:noProof/>
                <w:sz w:val="20"/>
                <w:lang w:val="ro-RO" w:eastAsia="en-US"/>
              </w:rPr>
              <w:t>Da</w:t>
            </w:r>
          </w:p>
        </w:tc>
        <w:tc>
          <w:tcPr>
            <w:tcW w:w="4087" w:type="dxa"/>
            <w:gridSpan w:val="2"/>
          </w:tcPr>
          <w:p w14:paraId="7F7B1420" w14:textId="77777777" w:rsidR="000C0C3D" w:rsidRPr="006409BA" w:rsidRDefault="000C0C3D" w:rsidP="00EC3805">
            <w:pPr>
              <w:pStyle w:val="ListParagraph"/>
              <w:numPr>
                <w:ilvl w:val="0"/>
                <w:numId w:val="11"/>
              </w:numPr>
              <w:ind w:left="481" w:hanging="425"/>
              <w:rPr>
                <w:b/>
                <w:noProof/>
                <w:sz w:val="20"/>
                <w:lang w:val="ro-RO" w:eastAsia="en-US"/>
              </w:rPr>
            </w:pPr>
            <w:r w:rsidRPr="006409BA">
              <w:rPr>
                <w:b/>
                <w:noProof/>
                <w:sz w:val="20"/>
                <w:lang w:val="ro-RO" w:eastAsia="en-US"/>
              </w:rPr>
              <w:t>Nu</w:t>
            </w:r>
          </w:p>
        </w:tc>
        <w:tc>
          <w:tcPr>
            <w:tcW w:w="850" w:type="dxa"/>
          </w:tcPr>
          <w:p w14:paraId="2FC00291" w14:textId="77777777" w:rsidR="000C0C3D" w:rsidRPr="006409BA" w:rsidRDefault="000C0C3D" w:rsidP="00F16F05">
            <w:pPr>
              <w:jc w:val="center"/>
              <w:rPr>
                <w:sz w:val="20"/>
                <w:szCs w:val="20"/>
              </w:rPr>
            </w:pPr>
          </w:p>
        </w:tc>
        <w:tc>
          <w:tcPr>
            <w:tcW w:w="850" w:type="dxa"/>
          </w:tcPr>
          <w:p w14:paraId="742F40BA" w14:textId="77777777" w:rsidR="000C0C3D" w:rsidRPr="006409BA" w:rsidRDefault="000C0C3D" w:rsidP="00F16F05">
            <w:pPr>
              <w:jc w:val="center"/>
              <w:rPr>
                <w:sz w:val="20"/>
                <w:szCs w:val="20"/>
              </w:rPr>
            </w:pPr>
          </w:p>
        </w:tc>
      </w:tr>
      <w:tr w:rsidR="000C0C3D" w:rsidRPr="006409BA" w14:paraId="09A11ED5" w14:textId="77777777" w:rsidTr="00F16F05">
        <w:trPr>
          <w:trHeight w:val="574"/>
          <w:jc w:val="center"/>
        </w:trPr>
        <w:tc>
          <w:tcPr>
            <w:tcW w:w="8173" w:type="dxa"/>
            <w:gridSpan w:val="3"/>
          </w:tcPr>
          <w:p w14:paraId="61D08AC8" w14:textId="77777777" w:rsidR="000C0C3D" w:rsidRPr="00A34454" w:rsidRDefault="000C0C3D" w:rsidP="00A34454">
            <w:pPr>
              <w:ind w:left="-18" w:firstLine="18"/>
              <w:jc w:val="both"/>
              <w:rPr>
                <w:b/>
                <w:sz w:val="20"/>
                <w:szCs w:val="20"/>
              </w:rPr>
            </w:pPr>
            <w:r w:rsidRPr="006409BA">
              <w:rPr>
                <w:b/>
                <w:sz w:val="20"/>
                <w:szCs w:val="20"/>
              </w:rPr>
              <w:t>Comentarii</w:t>
            </w:r>
          </w:p>
        </w:tc>
        <w:tc>
          <w:tcPr>
            <w:tcW w:w="850" w:type="dxa"/>
          </w:tcPr>
          <w:p w14:paraId="1868FE9D" w14:textId="77777777" w:rsidR="000C0C3D" w:rsidRPr="006409BA" w:rsidRDefault="000C0C3D" w:rsidP="00F16F05">
            <w:pPr>
              <w:jc w:val="center"/>
              <w:rPr>
                <w:sz w:val="20"/>
                <w:szCs w:val="20"/>
              </w:rPr>
            </w:pPr>
          </w:p>
        </w:tc>
        <w:tc>
          <w:tcPr>
            <w:tcW w:w="850" w:type="dxa"/>
          </w:tcPr>
          <w:p w14:paraId="0EFC8C5A" w14:textId="77777777" w:rsidR="000C0C3D" w:rsidRPr="006409BA" w:rsidRDefault="000C0C3D" w:rsidP="00F16F05">
            <w:pPr>
              <w:jc w:val="center"/>
              <w:rPr>
                <w:sz w:val="20"/>
                <w:szCs w:val="20"/>
              </w:rPr>
            </w:pPr>
          </w:p>
        </w:tc>
      </w:tr>
      <w:tr w:rsidR="000C0C3D" w:rsidRPr="006409BA" w14:paraId="76A66D92" w14:textId="77777777" w:rsidTr="00F16F05">
        <w:trPr>
          <w:trHeight w:val="289"/>
          <w:jc w:val="center"/>
        </w:trPr>
        <w:tc>
          <w:tcPr>
            <w:tcW w:w="8173" w:type="dxa"/>
            <w:gridSpan w:val="3"/>
            <w:shd w:val="clear" w:color="auto" w:fill="FBE4D5"/>
          </w:tcPr>
          <w:p w14:paraId="05288575" w14:textId="77777777" w:rsidR="000C0C3D" w:rsidRPr="006409BA" w:rsidRDefault="000C0C3D" w:rsidP="00F16F05">
            <w:pPr>
              <w:jc w:val="both"/>
              <w:rPr>
                <w:b/>
                <w:sz w:val="20"/>
                <w:szCs w:val="20"/>
              </w:rPr>
            </w:pPr>
            <w:r w:rsidRPr="006409BA">
              <w:rPr>
                <w:b/>
                <w:sz w:val="20"/>
                <w:szCs w:val="20"/>
              </w:rPr>
              <w:t>Evaluarea tehnico-economică</w:t>
            </w:r>
          </w:p>
        </w:tc>
        <w:tc>
          <w:tcPr>
            <w:tcW w:w="850" w:type="dxa"/>
            <w:shd w:val="clear" w:color="auto" w:fill="FBE4D5"/>
          </w:tcPr>
          <w:p w14:paraId="7E949631" w14:textId="77777777" w:rsidR="000C0C3D" w:rsidRPr="006409BA" w:rsidRDefault="000C0C3D" w:rsidP="00F16F05">
            <w:pPr>
              <w:jc w:val="center"/>
              <w:rPr>
                <w:sz w:val="20"/>
                <w:szCs w:val="20"/>
              </w:rPr>
            </w:pPr>
            <w:r w:rsidRPr="006409BA">
              <w:rPr>
                <w:sz w:val="20"/>
                <w:szCs w:val="20"/>
              </w:rPr>
              <w:t>Maxim</w:t>
            </w:r>
          </w:p>
        </w:tc>
        <w:tc>
          <w:tcPr>
            <w:tcW w:w="850" w:type="dxa"/>
            <w:shd w:val="clear" w:color="auto" w:fill="FBE4D5"/>
          </w:tcPr>
          <w:p w14:paraId="2552DAF3" w14:textId="77777777" w:rsidR="000C0C3D" w:rsidRPr="006409BA" w:rsidRDefault="000C0C3D" w:rsidP="00F16F05">
            <w:pPr>
              <w:jc w:val="center"/>
              <w:rPr>
                <w:sz w:val="20"/>
                <w:szCs w:val="20"/>
              </w:rPr>
            </w:pPr>
            <w:r w:rsidRPr="006409BA">
              <w:rPr>
                <w:sz w:val="20"/>
                <w:szCs w:val="20"/>
              </w:rPr>
              <w:t>Minim</w:t>
            </w:r>
          </w:p>
        </w:tc>
      </w:tr>
      <w:tr w:rsidR="000C0C3D" w:rsidRPr="006409BA" w14:paraId="26E0E747" w14:textId="77777777" w:rsidTr="00014691">
        <w:trPr>
          <w:trHeight w:val="279"/>
          <w:jc w:val="center"/>
        </w:trPr>
        <w:tc>
          <w:tcPr>
            <w:tcW w:w="8173" w:type="dxa"/>
            <w:gridSpan w:val="3"/>
            <w:shd w:val="clear" w:color="auto" w:fill="C2D69B" w:themeFill="accent3" w:themeFillTint="99"/>
          </w:tcPr>
          <w:p w14:paraId="69C67D50" w14:textId="77777777" w:rsidR="000C0C3D" w:rsidRPr="006409BA" w:rsidRDefault="000C0C3D" w:rsidP="00F16F05">
            <w:pPr>
              <w:jc w:val="both"/>
              <w:rPr>
                <w:sz w:val="20"/>
                <w:szCs w:val="20"/>
              </w:rPr>
            </w:pPr>
            <w:r w:rsidRPr="006409BA">
              <w:rPr>
                <w:b/>
                <w:sz w:val="20"/>
                <w:szCs w:val="20"/>
              </w:rPr>
              <w:t xml:space="preserve">1. Relevanţa </w:t>
            </w:r>
            <w:r w:rsidR="007B3468" w:rsidRPr="006409BA">
              <w:rPr>
                <w:b/>
                <w:sz w:val="20"/>
                <w:szCs w:val="20"/>
              </w:rPr>
              <w:t>ş</w:t>
            </w:r>
            <w:r w:rsidRPr="006409BA">
              <w:rPr>
                <w:b/>
                <w:sz w:val="20"/>
                <w:szCs w:val="20"/>
              </w:rPr>
              <w:t>i oportunitatea proiectului</w:t>
            </w:r>
            <w:r w:rsidRPr="006409BA">
              <w:rPr>
                <w:sz w:val="20"/>
                <w:szCs w:val="20"/>
              </w:rPr>
              <w:t xml:space="preserve"> </w:t>
            </w:r>
          </w:p>
        </w:tc>
        <w:tc>
          <w:tcPr>
            <w:tcW w:w="850" w:type="dxa"/>
            <w:shd w:val="clear" w:color="auto" w:fill="C2D69B" w:themeFill="accent3" w:themeFillTint="99"/>
          </w:tcPr>
          <w:p w14:paraId="7EC248E4" w14:textId="77777777" w:rsidR="000C0C3D" w:rsidRPr="00014691" w:rsidRDefault="000C0C3D" w:rsidP="00F16F05">
            <w:pPr>
              <w:jc w:val="center"/>
              <w:rPr>
                <w:b/>
                <w:sz w:val="20"/>
                <w:szCs w:val="20"/>
              </w:rPr>
            </w:pPr>
            <w:r w:rsidRPr="00014691">
              <w:rPr>
                <w:b/>
                <w:sz w:val="20"/>
                <w:szCs w:val="20"/>
              </w:rPr>
              <w:t>40</w:t>
            </w:r>
          </w:p>
        </w:tc>
        <w:tc>
          <w:tcPr>
            <w:tcW w:w="850" w:type="dxa"/>
            <w:shd w:val="clear" w:color="auto" w:fill="C2D69B" w:themeFill="accent3" w:themeFillTint="99"/>
          </w:tcPr>
          <w:p w14:paraId="7E734311" w14:textId="77777777" w:rsidR="000C0C3D" w:rsidRPr="00014691" w:rsidRDefault="00D535F1" w:rsidP="00F16F05">
            <w:pPr>
              <w:jc w:val="center"/>
              <w:rPr>
                <w:b/>
                <w:sz w:val="20"/>
                <w:szCs w:val="20"/>
              </w:rPr>
            </w:pPr>
            <w:r w:rsidRPr="00014691">
              <w:rPr>
                <w:b/>
                <w:sz w:val="20"/>
                <w:szCs w:val="20"/>
              </w:rPr>
              <w:t>20</w:t>
            </w:r>
          </w:p>
        </w:tc>
      </w:tr>
      <w:tr w:rsidR="000C0C3D" w:rsidRPr="006409BA" w14:paraId="6CA25E9A" w14:textId="77777777" w:rsidTr="00F16F05">
        <w:trPr>
          <w:trHeight w:val="873"/>
          <w:jc w:val="center"/>
        </w:trPr>
        <w:tc>
          <w:tcPr>
            <w:tcW w:w="8173" w:type="dxa"/>
            <w:gridSpan w:val="3"/>
          </w:tcPr>
          <w:p w14:paraId="1D154B43" w14:textId="77777777" w:rsidR="000C0C3D" w:rsidRPr="00CE6C2E" w:rsidRDefault="000C0C3D" w:rsidP="00EC3805">
            <w:pPr>
              <w:pStyle w:val="ListParagraph"/>
              <w:numPr>
                <w:ilvl w:val="1"/>
                <w:numId w:val="12"/>
              </w:numPr>
              <w:suppressAutoHyphens/>
              <w:snapToGrid w:val="0"/>
              <w:spacing w:before="60" w:after="40"/>
              <w:jc w:val="both"/>
              <w:rPr>
                <w:b/>
                <w:i/>
                <w:color w:val="000000"/>
                <w:sz w:val="20"/>
                <w:lang w:val="ro-RO" w:eastAsia="ar-SA"/>
              </w:rPr>
            </w:pPr>
            <w:r w:rsidRPr="00CE6C2E">
              <w:rPr>
                <w:b/>
                <w:i/>
                <w:color w:val="000000"/>
                <w:sz w:val="20"/>
                <w:lang w:val="ro-RO" w:eastAsia="ar-SA"/>
              </w:rPr>
              <w:t>Contribuţia proiectului la obiectivele POIM, Axa Prioritară 4, Obiectivul Specific 4.1</w:t>
            </w:r>
          </w:p>
          <w:p w14:paraId="54F51338" w14:textId="77777777" w:rsidR="000C0C3D" w:rsidRPr="006409BA" w:rsidRDefault="000C0C3D" w:rsidP="00F16F05">
            <w:pPr>
              <w:pStyle w:val="ListParagraph"/>
              <w:suppressAutoHyphens/>
              <w:snapToGrid w:val="0"/>
              <w:spacing w:before="60" w:after="40"/>
              <w:ind w:left="360"/>
              <w:jc w:val="both"/>
              <w:rPr>
                <w:b/>
                <w:color w:val="000000"/>
                <w:sz w:val="20"/>
                <w:lang w:val="ro-RO" w:eastAsia="ar-SA"/>
              </w:rPr>
            </w:pPr>
          </w:p>
          <w:p w14:paraId="58EF28EE" w14:textId="77777777" w:rsidR="000C0C3D" w:rsidRPr="006409BA" w:rsidRDefault="000C0C3D" w:rsidP="00EC3805">
            <w:pPr>
              <w:pStyle w:val="ListParagraph"/>
              <w:numPr>
                <w:ilvl w:val="0"/>
                <w:numId w:val="3"/>
              </w:numPr>
              <w:ind w:left="252" w:hanging="252"/>
              <w:jc w:val="both"/>
              <w:rPr>
                <w:noProof/>
                <w:sz w:val="20"/>
                <w:lang w:val="ro-RO" w:eastAsia="en-US"/>
              </w:rPr>
            </w:pPr>
            <w:r w:rsidRPr="006409BA">
              <w:rPr>
                <w:b/>
                <w:noProof/>
                <w:sz w:val="20"/>
                <w:lang w:val="ro-RO" w:eastAsia="en-US"/>
              </w:rPr>
              <w:t xml:space="preserve"> Elaborarea planurilor de management/seturilor de măsuri de conservare / planurilor de ac</w:t>
            </w:r>
            <w:r w:rsidR="007B3468" w:rsidRPr="006409BA">
              <w:rPr>
                <w:b/>
                <w:noProof/>
                <w:sz w:val="20"/>
                <w:lang w:val="ro-RO" w:eastAsia="en-US"/>
              </w:rPr>
              <w:t>ţ</w:t>
            </w:r>
            <w:r w:rsidRPr="006409BA">
              <w:rPr>
                <w:b/>
                <w:noProof/>
                <w:sz w:val="20"/>
                <w:lang w:val="ro-RO" w:eastAsia="en-US"/>
              </w:rPr>
              <w:t>iune pentru ariile naturale protejate</w:t>
            </w:r>
            <w:r w:rsidRPr="006409BA">
              <w:rPr>
                <w:noProof/>
                <w:sz w:val="20"/>
                <w:lang w:val="ro-RO" w:eastAsia="en-US"/>
              </w:rPr>
              <w:t xml:space="preserve"> (inclusiv cele situate în mediul marin) </w:t>
            </w:r>
            <w:r w:rsidR="007B3468" w:rsidRPr="006409BA">
              <w:rPr>
                <w:noProof/>
                <w:sz w:val="20"/>
                <w:lang w:val="ro-RO" w:eastAsia="en-US"/>
              </w:rPr>
              <w:t>ş</w:t>
            </w:r>
            <w:r w:rsidRPr="006409BA">
              <w:rPr>
                <w:noProof/>
                <w:sz w:val="20"/>
                <w:lang w:val="ro-RO" w:eastAsia="en-US"/>
              </w:rPr>
              <w:t>i pentru speciile de interes comunitar neacoperite de proiectele anterioare</w:t>
            </w:r>
          </w:p>
          <w:p w14:paraId="6A020747" w14:textId="77777777" w:rsidR="000C0C3D" w:rsidRPr="006409BA" w:rsidRDefault="000C0C3D" w:rsidP="00F16F05">
            <w:pPr>
              <w:pStyle w:val="ListParagraph"/>
              <w:ind w:left="252"/>
              <w:jc w:val="both"/>
              <w:rPr>
                <w:noProof/>
                <w:sz w:val="20"/>
                <w:lang w:val="ro-RO" w:eastAsia="en-US"/>
              </w:rPr>
            </w:pPr>
          </w:p>
          <w:p w14:paraId="6ADE204F" w14:textId="304E9B85" w:rsidR="000C0C3D" w:rsidRPr="006409BA" w:rsidRDefault="000C0C3D" w:rsidP="00F16F05">
            <w:pPr>
              <w:pStyle w:val="ListParagraph"/>
              <w:ind w:left="252"/>
              <w:jc w:val="both"/>
              <w:rPr>
                <w:i/>
                <w:noProof/>
                <w:sz w:val="20"/>
                <w:lang w:val="ro-RO" w:eastAsia="en-US"/>
              </w:rPr>
            </w:pPr>
            <w:r w:rsidRPr="006409BA">
              <w:rPr>
                <w:i/>
                <w:noProof/>
                <w:sz w:val="20"/>
                <w:lang w:val="ro-RO" w:eastAsia="en-US"/>
              </w:rPr>
              <w:t>Punctajul se va acorda în func</w:t>
            </w:r>
            <w:r w:rsidR="007B3468" w:rsidRPr="006409BA">
              <w:rPr>
                <w:i/>
                <w:noProof/>
                <w:sz w:val="20"/>
                <w:lang w:val="ro-RO" w:eastAsia="en-US"/>
              </w:rPr>
              <w:t>ţ</w:t>
            </w:r>
            <w:r w:rsidRPr="006409BA">
              <w:rPr>
                <w:i/>
                <w:noProof/>
                <w:sz w:val="20"/>
                <w:lang w:val="ro-RO" w:eastAsia="en-US"/>
              </w:rPr>
              <w:t>ie de numărul siturilor Natura 2000 acoperite prin</w:t>
            </w:r>
            <w:r w:rsidR="00524E10">
              <w:rPr>
                <w:i/>
                <w:noProof/>
                <w:sz w:val="20"/>
                <w:lang w:val="ro-RO" w:eastAsia="en-US"/>
              </w:rPr>
              <w:t xml:space="preserve"> proiect</w:t>
            </w:r>
            <w:r w:rsidRPr="006409BA">
              <w:rPr>
                <w:i/>
                <w:noProof/>
                <w:sz w:val="20"/>
                <w:lang w:val="ro-RO" w:eastAsia="en-US"/>
              </w:rPr>
              <w:t xml:space="preserve"> </w:t>
            </w:r>
          </w:p>
          <w:p w14:paraId="668A57A8" w14:textId="77777777" w:rsidR="006409BA" w:rsidRPr="006409BA" w:rsidRDefault="006409BA" w:rsidP="006409BA">
            <w:pPr>
              <w:pStyle w:val="ListParagraph"/>
              <w:ind w:left="252"/>
              <w:jc w:val="both"/>
              <w:rPr>
                <w:i/>
                <w:noProof/>
                <w:sz w:val="20"/>
                <w:lang w:val="ro-RO" w:eastAsia="en-US"/>
              </w:rPr>
            </w:pPr>
            <w:r w:rsidRPr="006409BA">
              <w:rPr>
                <w:i/>
                <w:noProof/>
                <w:sz w:val="20"/>
                <w:lang w:val="ro-RO" w:eastAsia="en-US"/>
              </w:rPr>
              <w:t>1</w:t>
            </w:r>
            <w:r w:rsidR="00F152C4">
              <w:rPr>
                <w:i/>
                <w:noProof/>
                <w:sz w:val="20"/>
                <w:lang w:val="ro-RO" w:eastAsia="en-US"/>
              </w:rPr>
              <w:t>6</w:t>
            </w:r>
            <w:r w:rsidRPr="006409BA">
              <w:rPr>
                <w:i/>
                <w:noProof/>
                <w:sz w:val="20"/>
                <w:lang w:val="ro-RO" w:eastAsia="en-US"/>
              </w:rPr>
              <w:t xml:space="preserve"> puncte = 1 sit  Natura 2000</w:t>
            </w:r>
          </w:p>
          <w:p w14:paraId="6451A3AB" w14:textId="77777777" w:rsidR="006409BA" w:rsidRPr="006409BA" w:rsidRDefault="00F152C4" w:rsidP="006409BA">
            <w:pPr>
              <w:pStyle w:val="ListParagraph"/>
              <w:ind w:left="252"/>
              <w:jc w:val="both"/>
              <w:rPr>
                <w:i/>
                <w:noProof/>
                <w:sz w:val="20"/>
                <w:lang w:val="ro-RO" w:eastAsia="en-US"/>
              </w:rPr>
            </w:pPr>
            <w:r>
              <w:rPr>
                <w:i/>
                <w:noProof/>
                <w:sz w:val="20"/>
                <w:lang w:val="ro-RO" w:eastAsia="en-US"/>
              </w:rPr>
              <w:t>18</w:t>
            </w:r>
            <w:r w:rsidR="00437F0C">
              <w:rPr>
                <w:i/>
                <w:noProof/>
                <w:sz w:val="20"/>
                <w:lang w:val="ro-RO" w:eastAsia="en-US"/>
              </w:rPr>
              <w:t xml:space="preserve"> </w:t>
            </w:r>
            <w:r w:rsidR="006409BA" w:rsidRPr="006409BA">
              <w:rPr>
                <w:i/>
                <w:noProof/>
                <w:sz w:val="20"/>
                <w:lang w:val="ro-RO" w:eastAsia="en-US"/>
              </w:rPr>
              <w:t>puncte = 2 situri Natura 2000</w:t>
            </w:r>
          </w:p>
          <w:p w14:paraId="2B00B695" w14:textId="77777777" w:rsidR="006409BA" w:rsidRPr="006409BA" w:rsidRDefault="00F152C4" w:rsidP="006409BA">
            <w:pPr>
              <w:pStyle w:val="ListParagraph"/>
              <w:ind w:left="252"/>
              <w:jc w:val="both"/>
              <w:rPr>
                <w:i/>
                <w:noProof/>
                <w:sz w:val="20"/>
                <w:lang w:val="ro-RO" w:eastAsia="en-US"/>
              </w:rPr>
            </w:pPr>
            <w:r>
              <w:rPr>
                <w:i/>
                <w:noProof/>
                <w:sz w:val="20"/>
                <w:lang w:val="ro-RO" w:eastAsia="en-US"/>
              </w:rPr>
              <w:t>20</w:t>
            </w:r>
            <w:r w:rsidR="00437F0C">
              <w:rPr>
                <w:i/>
                <w:noProof/>
                <w:sz w:val="20"/>
                <w:lang w:val="ro-RO" w:eastAsia="en-US"/>
              </w:rPr>
              <w:t xml:space="preserve"> </w:t>
            </w:r>
            <w:r w:rsidR="006409BA" w:rsidRPr="006409BA">
              <w:rPr>
                <w:i/>
                <w:noProof/>
                <w:sz w:val="20"/>
                <w:lang w:val="ro-RO" w:eastAsia="en-US"/>
              </w:rPr>
              <w:t>puncte = 3 situri Natura 2000</w:t>
            </w:r>
          </w:p>
          <w:p w14:paraId="55693557" w14:textId="77777777" w:rsidR="006409BA" w:rsidRPr="006409BA" w:rsidRDefault="00F152C4" w:rsidP="006409BA">
            <w:pPr>
              <w:pStyle w:val="ListParagraph"/>
              <w:ind w:left="252"/>
              <w:jc w:val="both"/>
              <w:rPr>
                <w:i/>
                <w:noProof/>
                <w:sz w:val="20"/>
                <w:lang w:val="ro-RO" w:eastAsia="en-US"/>
              </w:rPr>
            </w:pPr>
            <w:r>
              <w:rPr>
                <w:i/>
                <w:noProof/>
                <w:sz w:val="20"/>
                <w:lang w:val="ro-RO" w:eastAsia="en-US"/>
              </w:rPr>
              <w:t>22</w:t>
            </w:r>
            <w:r w:rsidR="006409BA" w:rsidRPr="006409BA">
              <w:rPr>
                <w:i/>
                <w:noProof/>
                <w:sz w:val="20"/>
                <w:lang w:val="ro-RO" w:eastAsia="en-US"/>
              </w:rPr>
              <w:t xml:space="preserve"> puncte = 4 situri Natura 2000</w:t>
            </w:r>
          </w:p>
          <w:p w14:paraId="403021D3" w14:textId="77777777" w:rsidR="000C0C3D" w:rsidRPr="006409BA" w:rsidRDefault="000C0C3D" w:rsidP="00F16F05">
            <w:pPr>
              <w:pStyle w:val="ListParagraph"/>
              <w:ind w:left="252"/>
              <w:jc w:val="both"/>
              <w:rPr>
                <w:i/>
                <w:noProof/>
                <w:sz w:val="20"/>
                <w:lang w:val="ro-RO" w:eastAsia="en-US"/>
              </w:rPr>
            </w:pPr>
          </w:p>
          <w:p w14:paraId="118E5F9E" w14:textId="77777777" w:rsidR="000C0C3D" w:rsidRPr="006409BA" w:rsidRDefault="000C0C3D" w:rsidP="00EC3805">
            <w:pPr>
              <w:pStyle w:val="ListParagraph"/>
              <w:numPr>
                <w:ilvl w:val="0"/>
                <w:numId w:val="3"/>
              </w:numPr>
              <w:ind w:left="252" w:hanging="252"/>
              <w:jc w:val="both"/>
              <w:rPr>
                <w:noProof/>
                <w:sz w:val="20"/>
                <w:lang w:val="ro-RO" w:eastAsia="en-US"/>
              </w:rPr>
            </w:pPr>
            <w:r w:rsidRPr="006409BA">
              <w:rPr>
                <w:b/>
                <w:noProof/>
                <w:sz w:val="20"/>
                <w:lang w:val="ro-RO" w:eastAsia="en-US"/>
              </w:rPr>
              <w:t>Implementarea planurilor de management / seturilor de măsuri de conservare/ planurilor de ac</w:t>
            </w:r>
            <w:r w:rsidR="007B3468" w:rsidRPr="006409BA">
              <w:rPr>
                <w:b/>
                <w:noProof/>
                <w:sz w:val="20"/>
                <w:lang w:val="ro-RO" w:eastAsia="en-US"/>
              </w:rPr>
              <w:t>ţ</w:t>
            </w:r>
            <w:r w:rsidRPr="006409BA">
              <w:rPr>
                <w:b/>
                <w:noProof/>
                <w:sz w:val="20"/>
                <w:lang w:val="ro-RO" w:eastAsia="en-US"/>
              </w:rPr>
              <w:t xml:space="preserve">iune pentru ariile naturale protejate </w:t>
            </w:r>
            <w:r w:rsidR="007B3468" w:rsidRPr="006409BA">
              <w:rPr>
                <w:b/>
                <w:noProof/>
                <w:sz w:val="20"/>
                <w:lang w:val="ro-RO" w:eastAsia="en-US"/>
              </w:rPr>
              <w:t>ş</w:t>
            </w:r>
            <w:r w:rsidRPr="006409BA">
              <w:rPr>
                <w:b/>
                <w:noProof/>
                <w:sz w:val="20"/>
                <w:lang w:val="ro-RO" w:eastAsia="en-US"/>
              </w:rPr>
              <w:t>i pentru speciile de interes comunitar aprobate</w:t>
            </w:r>
            <w:r w:rsidRPr="006409BA">
              <w:rPr>
                <w:noProof/>
                <w:sz w:val="20"/>
                <w:lang w:val="ro-RO" w:eastAsia="en-US"/>
              </w:rPr>
              <w:t xml:space="preserve"> (inclusiv mediu marin)</w:t>
            </w:r>
          </w:p>
          <w:p w14:paraId="1DF6DA36" w14:textId="77777777" w:rsidR="000C0C3D" w:rsidRPr="006409BA" w:rsidRDefault="000C0C3D" w:rsidP="00F16F05">
            <w:pPr>
              <w:jc w:val="both"/>
              <w:rPr>
                <w:sz w:val="20"/>
                <w:szCs w:val="20"/>
              </w:rPr>
            </w:pPr>
          </w:p>
          <w:p w14:paraId="221E0ABB" w14:textId="77777777" w:rsidR="000C0C3D" w:rsidRPr="006409BA" w:rsidRDefault="000C0C3D" w:rsidP="00F16F05">
            <w:pPr>
              <w:pStyle w:val="ListParagraph"/>
              <w:ind w:left="252"/>
              <w:jc w:val="both"/>
              <w:rPr>
                <w:i/>
                <w:noProof/>
                <w:sz w:val="20"/>
                <w:lang w:val="ro-RO" w:eastAsia="en-US"/>
              </w:rPr>
            </w:pPr>
            <w:r w:rsidRPr="006409BA">
              <w:rPr>
                <w:i/>
                <w:noProof/>
                <w:sz w:val="20"/>
                <w:lang w:val="ro-RO" w:eastAsia="en-US"/>
              </w:rPr>
              <w:t>Punctajul se va acorda în func</w:t>
            </w:r>
            <w:r w:rsidR="007B3468" w:rsidRPr="006409BA">
              <w:rPr>
                <w:i/>
                <w:noProof/>
                <w:sz w:val="20"/>
                <w:lang w:val="ro-RO" w:eastAsia="en-US"/>
              </w:rPr>
              <w:t>ţ</w:t>
            </w:r>
            <w:r w:rsidRPr="006409BA">
              <w:rPr>
                <w:i/>
                <w:noProof/>
                <w:sz w:val="20"/>
                <w:lang w:val="ro-RO" w:eastAsia="en-US"/>
              </w:rPr>
              <w:t>ie de suprafa</w:t>
            </w:r>
            <w:r w:rsidR="007B3468" w:rsidRPr="006409BA">
              <w:rPr>
                <w:i/>
                <w:noProof/>
                <w:sz w:val="20"/>
                <w:lang w:val="ro-RO" w:eastAsia="en-US"/>
              </w:rPr>
              <w:t>ţ</w:t>
            </w:r>
            <w:r w:rsidRPr="006409BA">
              <w:rPr>
                <w:i/>
                <w:noProof/>
                <w:sz w:val="20"/>
                <w:lang w:val="ro-RO" w:eastAsia="en-US"/>
              </w:rPr>
              <w:t>a ariilor protejate care beneficiază de măsuri active de conservare / numărul de măsuri de conservare pentru planurile de ac</w:t>
            </w:r>
            <w:r w:rsidR="007B3468" w:rsidRPr="006409BA">
              <w:rPr>
                <w:i/>
                <w:noProof/>
                <w:sz w:val="20"/>
                <w:lang w:val="ro-RO" w:eastAsia="en-US"/>
              </w:rPr>
              <w:t>ţ</w:t>
            </w:r>
            <w:r w:rsidRPr="006409BA">
              <w:rPr>
                <w:i/>
                <w:noProof/>
                <w:sz w:val="20"/>
                <w:lang w:val="ro-RO" w:eastAsia="en-US"/>
              </w:rPr>
              <w:t>iune</w:t>
            </w:r>
            <w:r w:rsidR="00A27484">
              <w:rPr>
                <w:i/>
                <w:noProof/>
                <w:sz w:val="20"/>
                <w:lang w:val="ro-RO" w:eastAsia="en-US"/>
              </w:rPr>
              <w:t xml:space="preserve"> (în calcularea punctajului se va utiliza suprafața, acolo unde tipul de habitate permite; numărul de măsuri va fi utilizat ca și criteriu acolo unde suprafața nu este relevantă, respectiv pentru planurile de acțiune)</w:t>
            </w:r>
          </w:p>
          <w:p w14:paraId="758E7BDA" w14:textId="77777777" w:rsidR="000C0C3D" w:rsidRPr="006409BA" w:rsidRDefault="000C0C3D" w:rsidP="00F16F05">
            <w:pPr>
              <w:pStyle w:val="ListParagraph"/>
              <w:ind w:left="252"/>
              <w:jc w:val="both"/>
              <w:rPr>
                <w:i/>
                <w:noProof/>
                <w:sz w:val="20"/>
                <w:lang w:val="ro-RO" w:eastAsia="en-US"/>
              </w:rPr>
            </w:pPr>
          </w:p>
          <w:p w14:paraId="763244D1" w14:textId="77777777" w:rsidR="006409BA" w:rsidRPr="006409BA" w:rsidRDefault="00A27484" w:rsidP="006409BA">
            <w:pPr>
              <w:pStyle w:val="ListParagraph"/>
              <w:ind w:left="252"/>
              <w:jc w:val="both"/>
              <w:rPr>
                <w:i/>
                <w:noProof/>
                <w:sz w:val="20"/>
                <w:lang w:val="ro-RO" w:eastAsia="en-US"/>
              </w:rPr>
            </w:pPr>
            <w:r>
              <w:rPr>
                <w:i/>
                <w:noProof/>
                <w:sz w:val="20"/>
                <w:lang w:val="ro-RO" w:eastAsia="en-US"/>
              </w:rPr>
              <w:t>16</w:t>
            </w:r>
            <w:r w:rsidR="006409BA" w:rsidRPr="006409BA">
              <w:rPr>
                <w:i/>
                <w:noProof/>
                <w:sz w:val="20"/>
                <w:lang w:val="ro-RO" w:eastAsia="en-US"/>
              </w:rPr>
              <w:t xml:space="preserve"> puncte = </w:t>
            </w:r>
            <w:r w:rsidRPr="006409BA">
              <w:rPr>
                <w:i/>
                <w:noProof/>
                <w:sz w:val="20"/>
                <w:lang w:val="ro-RO" w:eastAsia="en-US"/>
              </w:rPr>
              <w:t xml:space="preserve">mai puţin de 20 ha </w:t>
            </w:r>
            <w:r w:rsidR="006409BA" w:rsidRPr="006409BA">
              <w:rPr>
                <w:i/>
                <w:noProof/>
                <w:sz w:val="20"/>
                <w:lang w:val="ro-RO" w:eastAsia="en-US"/>
              </w:rPr>
              <w:t>Natura 2000 / 2 măsuri</w:t>
            </w:r>
          </w:p>
          <w:p w14:paraId="0186F20D" w14:textId="77777777" w:rsidR="006409BA" w:rsidRPr="006409BA" w:rsidRDefault="00A27484" w:rsidP="006409BA">
            <w:pPr>
              <w:pStyle w:val="ListParagraph"/>
              <w:ind w:left="252"/>
              <w:jc w:val="both"/>
              <w:rPr>
                <w:i/>
                <w:noProof/>
                <w:sz w:val="20"/>
                <w:lang w:val="ro-RO" w:eastAsia="en-US"/>
              </w:rPr>
            </w:pPr>
            <w:r>
              <w:rPr>
                <w:i/>
                <w:noProof/>
                <w:sz w:val="20"/>
                <w:lang w:val="ro-RO" w:eastAsia="en-US"/>
              </w:rPr>
              <w:t>18</w:t>
            </w:r>
            <w:r w:rsidR="006409BA" w:rsidRPr="006409BA">
              <w:rPr>
                <w:i/>
                <w:noProof/>
                <w:sz w:val="20"/>
                <w:lang w:val="ro-RO" w:eastAsia="en-US"/>
              </w:rPr>
              <w:t xml:space="preserve">puncte = </w:t>
            </w:r>
            <w:r>
              <w:rPr>
                <w:i/>
                <w:noProof/>
                <w:sz w:val="20"/>
                <w:lang w:val="ro-RO" w:eastAsia="en-US"/>
              </w:rPr>
              <w:t>2</w:t>
            </w:r>
            <w:r w:rsidR="006409BA" w:rsidRPr="006409BA">
              <w:rPr>
                <w:i/>
                <w:noProof/>
                <w:sz w:val="20"/>
                <w:lang w:val="ro-RO" w:eastAsia="en-US"/>
              </w:rPr>
              <w:t>0</w:t>
            </w:r>
            <w:r>
              <w:rPr>
                <w:i/>
                <w:noProof/>
                <w:sz w:val="20"/>
                <w:lang w:val="ro-RO" w:eastAsia="en-US"/>
              </w:rPr>
              <w:t>-40</w:t>
            </w:r>
            <w:r w:rsidR="006409BA" w:rsidRPr="006409BA">
              <w:rPr>
                <w:i/>
                <w:noProof/>
                <w:sz w:val="20"/>
                <w:lang w:val="ro-RO" w:eastAsia="en-US"/>
              </w:rPr>
              <w:t xml:space="preserve"> ha Natura 2000 / 3 măsuri</w:t>
            </w:r>
          </w:p>
          <w:p w14:paraId="31009465" w14:textId="77777777" w:rsidR="006409BA" w:rsidRPr="006409BA" w:rsidRDefault="006409BA" w:rsidP="006409BA">
            <w:pPr>
              <w:pStyle w:val="ListParagraph"/>
              <w:ind w:left="252"/>
              <w:jc w:val="both"/>
              <w:rPr>
                <w:i/>
                <w:noProof/>
                <w:sz w:val="20"/>
                <w:lang w:val="ro-RO" w:eastAsia="en-US"/>
              </w:rPr>
            </w:pPr>
            <w:r w:rsidRPr="006409BA">
              <w:rPr>
                <w:i/>
                <w:noProof/>
                <w:sz w:val="20"/>
                <w:lang w:val="ro-RO" w:eastAsia="en-US"/>
              </w:rPr>
              <w:t xml:space="preserve">20  puncte = </w:t>
            </w:r>
            <w:r w:rsidR="00A27484">
              <w:rPr>
                <w:i/>
                <w:noProof/>
                <w:sz w:val="20"/>
                <w:lang w:val="ro-RO" w:eastAsia="en-US"/>
              </w:rPr>
              <w:t>40-60</w:t>
            </w:r>
            <w:r w:rsidRPr="006409BA">
              <w:rPr>
                <w:i/>
                <w:noProof/>
                <w:sz w:val="20"/>
                <w:lang w:val="ro-RO" w:eastAsia="en-US"/>
              </w:rPr>
              <w:t xml:space="preserve"> ha Natura 2000 / 4 măsuri</w:t>
            </w:r>
          </w:p>
          <w:p w14:paraId="7E49BEF4" w14:textId="77777777" w:rsidR="006409BA" w:rsidRPr="006409BA" w:rsidRDefault="00A27484" w:rsidP="006409BA">
            <w:pPr>
              <w:pStyle w:val="ListParagraph"/>
              <w:ind w:left="252"/>
              <w:jc w:val="both"/>
              <w:rPr>
                <w:i/>
                <w:noProof/>
                <w:sz w:val="20"/>
                <w:lang w:val="ro-RO" w:eastAsia="en-US"/>
              </w:rPr>
            </w:pPr>
            <w:r>
              <w:rPr>
                <w:i/>
                <w:noProof/>
                <w:sz w:val="20"/>
                <w:lang w:val="ro-RO" w:eastAsia="en-US"/>
              </w:rPr>
              <w:t>22 puncte = &gt;60</w:t>
            </w:r>
            <w:r w:rsidR="006409BA" w:rsidRPr="006409BA">
              <w:rPr>
                <w:i/>
                <w:noProof/>
                <w:sz w:val="20"/>
                <w:lang w:val="ro-RO" w:eastAsia="en-US"/>
              </w:rPr>
              <w:t xml:space="preserve"> ha Natura 2000 / 5 măsuri</w:t>
            </w:r>
          </w:p>
          <w:p w14:paraId="6E2FA14B" w14:textId="77777777" w:rsidR="000C0C3D" w:rsidRPr="006409BA" w:rsidRDefault="000C0C3D" w:rsidP="00F16F05">
            <w:pPr>
              <w:jc w:val="both"/>
              <w:rPr>
                <w:i/>
                <w:sz w:val="20"/>
                <w:szCs w:val="20"/>
              </w:rPr>
            </w:pPr>
          </w:p>
          <w:p w14:paraId="344BAC37" w14:textId="77777777" w:rsidR="000C0C3D" w:rsidRPr="006409BA" w:rsidRDefault="000C0C3D" w:rsidP="00F16F05">
            <w:pPr>
              <w:jc w:val="both"/>
              <w:rPr>
                <w:i/>
                <w:color w:val="FF0000"/>
                <w:sz w:val="20"/>
                <w:szCs w:val="20"/>
              </w:rPr>
            </w:pPr>
            <w:r w:rsidRPr="006409BA">
              <w:rPr>
                <w:i/>
                <w:color w:val="FF0000"/>
                <w:sz w:val="20"/>
                <w:szCs w:val="20"/>
              </w:rPr>
              <w:t xml:space="preserve">Conform Secţiunii Context din Cererea de finanţare </w:t>
            </w:r>
          </w:p>
          <w:p w14:paraId="561A7818" w14:textId="77777777" w:rsidR="000C0C3D" w:rsidRPr="006409BA" w:rsidRDefault="000C0C3D" w:rsidP="00F16F05">
            <w:pPr>
              <w:jc w:val="both"/>
              <w:rPr>
                <w:sz w:val="20"/>
                <w:szCs w:val="20"/>
              </w:rPr>
            </w:pPr>
          </w:p>
          <w:p w14:paraId="507E20D0" w14:textId="77777777" w:rsidR="00355339" w:rsidRDefault="000C0C3D" w:rsidP="00EC3805">
            <w:pPr>
              <w:pStyle w:val="ListParagraph"/>
              <w:numPr>
                <w:ilvl w:val="0"/>
                <w:numId w:val="3"/>
              </w:numPr>
              <w:ind w:left="252" w:hanging="252"/>
              <w:jc w:val="both"/>
              <w:rPr>
                <w:b/>
                <w:noProof/>
                <w:sz w:val="20"/>
                <w:lang w:val="ro-RO" w:eastAsia="en-US"/>
              </w:rPr>
            </w:pPr>
            <w:r w:rsidRPr="006409BA">
              <w:rPr>
                <w:b/>
                <w:noProof/>
                <w:sz w:val="20"/>
                <w:lang w:val="ro-RO" w:eastAsia="en-US"/>
              </w:rPr>
              <w:t xml:space="preserve"> Acţiuni de completare a nivelului de cunoaştere a biodiversităţii şi ecosistemelor (monitorizarea şi evaluarea speciilor şi habitatelor, cunoaşterea factorilor de presiune exercitaţi asupra biodiversităţii, inclus a speciilor invazive etc.).</w:t>
            </w:r>
            <w:r w:rsidR="00355339">
              <w:rPr>
                <w:b/>
                <w:noProof/>
                <w:sz w:val="20"/>
                <w:lang w:val="ro-RO" w:eastAsia="en-US"/>
              </w:rPr>
              <w:t xml:space="preserve"> </w:t>
            </w:r>
          </w:p>
          <w:p w14:paraId="11BD9B37" w14:textId="77777777" w:rsidR="00355339" w:rsidRDefault="00355339" w:rsidP="00355339">
            <w:pPr>
              <w:pStyle w:val="ListParagraph"/>
              <w:ind w:left="252"/>
              <w:jc w:val="both"/>
              <w:rPr>
                <w:b/>
                <w:noProof/>
                <w:sz w:val="20"/>
                <w:lang w:val="ro-RO" w:eastAsia="en-US"/>
              </w:rPr>
            </w:pPr>
          </w:p>
          <w:p w14:paraId="31F843AE" w14:textId="77777777" w:rsidR="000C0C3D" w:rsidRPr="00355339" w:rsidRDefault="00355339" w:rsidP="00355339">
            <w:pPr>
              <w:jc w:val="both"/>
              <w:rPr>
                <w:b/>
                <w:i/>
                <w:sz w:val="20"/>
              </w:rPr>
            </w:pPr>
            <w:r w:rsidRPr="00355339">
              <w:rPr>
                <w:b/>
                <w:i/>
                <w:sz w:val="20"/>
              </w:rPr>
              <w:t>Punctaj maxim</w:t>
            </w:r>
          </w:p>
        </w:tc>
        <w:tc>
          <w:tcPr>
            <w:tcW w:w="850" w:type="dxa"/>
          </w:tcPr>
          <w:p w14:paraId="1C49349E" w14:textId="77777777" w:rsidR="000C0C3D" w:rsidRPr="00CE6C2E" w:rsidRDefault="00437F0C" w:rsidP="00BD5937">
            <w:pPr>
              <w:jc w:val="center"/>
              <w:rPr>
                <w:b/>
                <w:i/>
                <w:sz w:val="20"/>
                <w:szCs w:val="20"/>
              </w:rPr>
            </w:pPr>
            <w:r w:rsidRPr="00CE6C2E">
              <w:rPr>
                <w:b/>
                <w:i/>
                <w:sz w:val="20"/>
                <w:szCs w:val="20"/>
              </w:rPr>
              <w:t>22</w:t>
            </w:r>
          </w:p>
        </w:tc>
        <w:tc>
          <w:tcPr>
            <w:tcW w:w="850" w:type="dxa"/>
          </w:tcPr>
          <w:p w14:paraId="3F745309" w14:textId="77777777" w:rsidR="000C0C3D" w:rsidRPr="00CE6C2E" w:rsidRDefault="00A33B3D" w:rsidP="006409BA">
            <w:pPr>
              <w:jc w:val="center"/>
              <w:rPr>
                <w:b/>
                <w:i/>
                <w:sz w:val="20"/>
                <w:szCs w:val="20"/>
              </w:rPr>
            </w:pPr>
            <w:r w:rsidRPr="00CE6C2E">
              <w:rPr>
                <w:b/>
                <w:i/>
                <w:sz w:val="20"/>
                <w:szCs w:val="20"/>
              </w:rPr>
              <w:t>1</w:t>
            </w:r>
            <w:r w:rsidR="00754A82" w:rsidRPr="00CE6C2E">
              <w:rPr>
                <w:b/>
                <w:i/>
                <w:sz w:val="20"/>
                <w:szCs w:val="20"/>
              </w:rPr>
              <w:t>6</w:t>
            </w:r>
          </w:p>
        </w:tc>
      </w:tr>
      <w:tr w:rsidR="000C0C3D" w:rsidRPr="006409BA" w14:paraId="7EE0717A" w14:textId="77777777" w:rsidTr="00F16F05">
        <w:trPr>
          <w:trHeight w:val="241"/>
          <w:jc w:val="center"/>
        </w:trPr>
        <w:tc>
          <w:tcPr>
            <w:tcW w:w="8173" w:type="dxa"/>
            <w:gridSpan w:val="3"/>
          </w:tcPr>
          <w:p w14:paraId="2C142E16" w14:textId="77777777" w:rsidR="000C0C3D" w:rsidRPr="00CE6C2E" w:rsidRDefault="000C0C3D" w:rsidP="00EC3805">
            <w:pPr>
              <w:pStyle w:val="ListParagraph"/>
              <w:numPr>
                <w:ilvl w:val="1"/>
                <w:numId w:val="12"/>
              </w:numPr>
              <w:jc w:val="both"/>
              <w:rPr>
                <w:b/>
                <w:i/>
                <w:noProof/>
                <w:color w:val="000000"/>
                <w:sz w:val="20"/>
                <w:lang w:val="ro-RO" w:eastAsia="en-US"/>
              </w:rPr>
            </w:pPr>
            <w:r w:rsidRPr="00CE6C2E">
              <w:rPr>
                <w:b/>
                <w:i/>
                <w:noProof/>
                <w:color w:val="000000"/>
                <w:sz w:val="20"/>
                <w:lang w:val="ro-RO" w:eastAsia="en-US"/>
              </w:rPr>
              <w:t>Valoare adăugată</w:t>
            </w:r>
            <w:r w:rsidRPr="00CE6C2E">
              <w:rPr>
                <w:i/>
                <w:noProof/>
                <w:sz w:val="20"/>
                <w:lang w:val="ro-RO" w:eastAsia="en-US"/>
              </w:rPr>
              <w:t xml:space="preserve"> </w:t>
            </w:r>
          </w:p>
        </w:tc>
        <w:tc>
          <w:tcPr>
            <w:tcW w:w="850" w:type="dxa"/>
          </w:tcPr>
          <w:p w14:paraId="1D38CA73" w14:textId="77777777" w:rsidR="000C0C3D" w:rsidRPr="00CE6C2E" w:rsidRDefault="00437F0C" w:rsidP="002A4CE3">
            <w:pPr>
              <w:jc w:val="center"/>
              <w:rPr>
                <w:b/>
                <w:i/>
                <w:sz w:val="20"/>
                <w:szCs w:val="20"/>
              </w:rPr>
            </w:pPr>
            <w:r w:rsidRPr="00CE6C2E">
              <w:rPr>
                <w:b/>
                <w:i/>
                <w:sz w:val="20"/>
                <w:szCs w:val="20"/>
              </w:rPr>
              <w:t>18</w:t>
            </w:r>
          </w:p>
        </w:tc>
        <w:tc>
          <w:tcPr>
            <w:tcW w:w="850" w:type="dxa"/>
          </w:tcPr>
          <w:p w14:paraId="26BB6A0E" w14:textId="77777777" w:rsidR="000C0C3D" w:rsidRPr="00CE6C2E" w:rsidRDefault="00754A82" w:rsidP="00F16F05">
            <w:pPr>
              <w:jc w:val="center"/>
              <w:rPr>
                <w:b/>
                <w:i/>
                <w:sz w:val="20"/>
                <w:szCs w:val="20"/>
              </w:rPr>
            </w:pPr>
            <w:r w:rsidRPr="00CE6C2E">
              <w:rPr>
                <w:b/>
                <w:i/>
                <w:sz w:val="20"/>
                <w:szCs w:val="20"/>
              </w:rPr>
              <w:t>4</w:t>
            </w:r>
          </w:p>
        </w:tc>
      </w:tr>
      <w:tr w:rsidR="000C0C3D" w:rsidRPr="006409BA" w14:paraId="751DD562" w14:textId="77777777" w:rsidTr="00F16F05">
        <w:trPr>
          <w:trHeight w:val="873"/>
          <w:jc w:val="center"/>
        </w:trPr>
        <w:tc>
          <w:tcPr>
            <w:tcW w:w="8173" w:type="dxa"/>
            <w:gridSpan w:val="3"/>
          </w:tcPr>
          <w:p w14:paraId="036E3FB9" w14:textId="77777777" w:rsidR="000C0C3D" w:rsidRPr="006409BA" w:rsidRDefault="000C0C3D" w:rsidP="00F16F05">
            <w:pPr>
              <w:jc w:val="both"/>
              <w:rPr>
                <w:sz w:val="20"/>
                <w:szCs w:val="20"/>
              </w:rPr>
            </w:pPr>
            <w:r w:rsidRPr="006409BA">
              <w:rPr>
                <w:sz w:val="20"/>
                <w:szCs w:val="20"/>
              </w:rPr>
              <w:t>1.2.1. Comunităţile locale sunt implicate în/contribuie la implementarea proiectului:</w:t>
            </w:r>
          </w:p>
          <w:p w14:paraId="378F4CFC" w14:textId="34D712C0" w:rsidR="000C0C3D" w:rsidRPr="006409BA" w:rsidRDefault="000C0C3D" w:rsidP="00437F0C">
            <w:pPr>
              <w:pStyle w:val="ListParagraph"/>
              <w:numPr>
                <w:ilvl w:val="0"/>
                <w:numId w:val="2"/>
              </w:numPr>
              <w:tabs>
                <w:tab w:val="clear" w:pos="1080"/>
                <w:tab w:val="num" w:pos="481"/>
              </w:tabs>
              <w:ind w:left="765" w:hanging="284"/>
              <w:jc w:val="both"/>
              <w:rPr>
                <w:noProof/>
                <w:sz w:val="20"/>
                <w:lang w:val="ro-RO" w:eastAsia="en-US"/>
              </w:rPr>
            </w:pPr>
            <w:r w:rsidRPr="006409BA">
              <w:rPr>
                <w:noProof/>
                <w:sz w:val="20"/>
                <w:lang w:val="ro-RO" w:eastAsia="en-US"/>
              </w:rPr>
              <w:t xml:space="preserve">Comunităţile locale sunt consultate/informate cu privire la activităţile </w:t>
            </w:r>
            <w:r w:rsidR="0070001F">
              <w:rPr>
                <w:noProof/>
                <w:sz w:val="20"/>
                <w:lang w:val="ro-RO" w:eastAsia="en-US"/>
              </w:rPr>
              <w:t>prevăzute în cadrul proiectului</w:t>
            </w:r>
            <w:r w:rsidRPr="006409BA">
              <w:rPr>
                <w:noProof/>
                <w:sz w:val="20"/>
                <w:lang w:val="ro-RO" w:eastAsia="en-US"/>
              </w:rPr>
              <w:t xml:space="preserve"> </w:t>
            </w:r>
            <w:r w:rsidR="00524E10" w:rsidRPr="0070001F">
              <w:rPr>
                <w:noProof/>
                <w:color w:val="FF0000"/>
                <w:sz w:val="20"/>
                <w:lang w:val="ro-RO" w:eastAsia="en-US"/>
              </w:rPr>
              <w:t>- maxim 2 pct</w:t>
            </w:r>
          </w:p>
          <w:p w14:paraId="0F8942E8" w14:textId="23E9B73B" w:rsidR="000C0C3D" w:rsidRPr="006409BA" w:rsidRDefault="00070400" w:rsidP="00437F0C">
            <w:pPr>
              <w:pStyle w:val="ListParagraph"/>
              <w:numPr>
                <w:ilvl w:val="0"/>
                <w:numId w:val="2"/>
              </w:numPr>
              <w:tabs>
                <w:tab w:val="clear" w:pos="1080"/>
                <w:tab w:val="num" w:pos="481"/>
              </w:tabs>
              <w:ind w:left="765" w:hanging="284"/>
              <w:jc w:val="both"/>
              <w:rPr>
                <w:noProof/>
                <w:sz w:val="20"/>
                <w:lang w:val="ro-RO" w:eastAsia="en-US"/>
              </w:rPr>
            </w:pPr>
            <w:r w:rsidRPr="006409BA">
              <w:rPr>
                <w:noProof/>
                <w:sz w:val="20"/>
                <w:lang w:val="ro-RO" w:eastAsia="en-US"/>
              </w:rPr>
              <w:t>Comunităţile locale (şi</w:t>
            </w:r>
            <w:r w:rsidR="000C0C3D" w:rsidRPr="006409BA">
              <w:rPr>
                <w:noProof/>
                <w:sz w:val="20"/>
                <w:lang w:val="ro-RO" w:eastAsia="en-US"/>
              </w:rPr>
              <w:t xml:space="preserve"> eventual, alţi factori relevanţi) sunt implicate ac</w:t>
            </w:r>
            <w:r w:rsidR="0070001F">
              <w:rPr>
                <w:noProof/>
                <w:sz w:val="20"/>
                <w:lang w:val="ro-RO" w:eastAsia="en-US"/>
              </w:rPr>
              <w:t>tiv în activităţile proiectului</w:t>
            </w:r>
            <w:r w:rsidR="000C0C3D" w:rsidRPr="006409BA">
              <w:rPr>
                <w:noProof/>
                <w:sz w:val="20"/>
                <w:lang w:val="ro-RO" w:eastAsia="en-US"/>
              </w:rPr>
              <w:t xml:space="preserve"> </w:t>
            </w:r>
            <w:r w:rsidR="00524E10">
              <w:rPr>
                <w:noProof/>
                <w:sz w:val="20"/>
                <w:lang w:val="ro-RO" w:eastAsia="en-US"/>
              </w:rPr>
              <w:t xml:space="preserve">- </w:t>
            </w:r>
            <w:r w:rsidR="00524E10" w:rsidRPr="0070001F">
              <w:rPr>
                <w:noProof/>
                <w:color w:val="FF0000"/>
                <w:sz w:val="20"/>
                <w:lang w:val="ro-RO" w:eastAsia="en-US"/>
              </w:rPr>
              <w:t>maxim 2 pct</w:t>
            </w:r>
          </w:p>
          <w:p w14:paraId="1FD86C37" w14:textId="3967FEE0" w:rsidR="000C0C3D" w:rsidRPr="006409BA" w:rsidRDefault="000C0C3D" w:rsidP="0070001F">
            <w:pPr>
              <w:pStyle w:val="ListParagraph"/>
              <w:numPr>
                <w:ilvl w:val="0"/>
                <w:numId w:val="2"/>
              </w:numPr>
              <w:tabs>
                <w:tab w:val="clear" w:pos="1080"/>
                <w:tab w:val="num" w:pos="481"/>
              </w:tabs>
              <w:ind w:left="765" w:hanging="284"/>
              <w:jc w:val="both"/>
              <w:rPr>
                <w:b/>
                <w:noProof/>
                <w:color w:val="000000"/>
                <w:sz w:val="20"/>
                <w:lang w:val="ro-RO" w:eastAsia="en-US"/>
              </w:rPr>
            </w:pPr>
            <w:r w:rsidRPr="006409BA">
              <w:rPr>
                <w:noProof/>
                <w:sz w:val="20"/>
                <w:lang w:val="ro-RO" w:eastAsia="en-US"/>
              </w:rPr>
              <w:t xml:space="preserve">Activităţile prevăzute în cadrul proiectului </w:t>
            </w:r>
            <w:r w:rsidR="0070001F">
              <w:rPr>
                <w:noProof/>
                <w:sz w:val="20"/>
                <w:lang w:val="ro-RO" w:eastAsia="en-US"/>
              </w:rPr>
              <w:t>prezintă și explică principiile de</w:t>
            </w:r>
            <w:r w:rsidRPr="006409BA">
              <w:rPr>
                <w:noProof/>
                <w:sz w:val="20"/>
                <w:lang w:val="ro-RO" w:eastAsia="en-US"/>
              </w:rPr>
              <w:t xml:space="preserve"> dezvoltare durabilă a comunităţilor locale</w:t>
            </w:r>
            <w:r w:rsidR="0070001F">
              <w:rPr>
                <w:noProof/>
                <w:sz w:val="20"/>
                <w:lang w:val="ro-RO" w:eastAsia="en-US"/>
              </w:rPr>
              <w:t xml:space="preserve"> prin promovarea biodiversității</w:t>
            </w:r>
            <w:r w:rsidRPr="006409BA">
              <w:rPr>
                <w:noProof/>
                <w:sz w:val="20"/>
                <w:lang w:val="ro-RO" w:eastAsia="en-US"/>
              </w:rPr>
              <w:t xml:space="preserve"> (ex.: </w:t>
            </w:r>
            <w:r w:rsidR="0070001F" w:rsidRPr="0070001F">
              <w:rPr>
                <w:noProof/>
                <w:color w:val="FF0000"/>
                <w:sz w:val="20"/>
                <w:lang w:val="ro-RO" w:eastAsia="en-US"/>
              </w:rPr>
              <w:t xml:space="preserve">modul în care pot fi </w:t>
            </w:r>
            <w:r w:rsidR="0070001F" w:rsidRPr="0070001F">
              <w:rPr>
                <w:noProof/>
                <w:color w:val="FF0000"/>
                <w:sz w:val="20"/>
                <w:lang w:val="ro-RO" w:eastAsia="en-US"/>
              </w:rPr>
              <w:lastRenderedPageBreak/>
              <w:t xml:space="preserve">organizate </w:t>
            </w:r>
            <w:r w:rsidRPr="006409BA">
              <w:rPr>
                <w:noProof/>
                <w:sz w:val="20"/>
                <w:lang w:val="ro-RO" w:eastAsia="en-US"/>
              </w:rPr>
              <w:t xml:space="preserve">facilităţi agro- sau eco-turistice, </w:t>
            </w:r>
            <w:r w:rsidR="0070001F" w:rsidRPr="0070001F">
              <w:rPr>
                <w:noProof/>
                <w:color w:val="FF0000"/>
                <w:sz w:val="20"/>
                <w:lang w:val="ro-RO" w:eastAsia="en-US"/>
              </w:rPr>
              <w:t xml:space="preserve">promovarea unor </w:t>
            </w:r>
            <w:r w:rsidRPr="006409BA">
              <w:rPr>
                <w:noProof/>
                <w:sz w:val="20"/>
                <w:lang w:val="ro-RO" w:eastAsia="en-US"/>
              </w:rPr>
              <w:t>produse organice, creare locuri de muncă etc.)</w:t>
            </w:r>
            <w:r w:rsidR="00524E10">
              <w:rPr>
                <w:noProof/>
                <w:sz w:val="20"/>
                <w:lang w:val="ro-RO" w:eastAsia="en-US"/>
              </w:rPr>
              <w:t>-</w:t>
            </w:r>
            <w:r w:rsidR="00524E10" w:rsidRPr="0070001F">
              <w:rPr>
                <w:noProof/>
                <w:color w:val="FF0000"/>
                <w:sz w:val="20"/>
                <w:lang w:val="ro-RO" w:eastAsia="en-US"/>
              </w:rPr>
              <w:t xml:space="preserve"> maxim 2 pct</w:t>
            </w:r>
            <w:r w:rsidR="00524E10" w:rsidRPr="0070001F">
              <w:rPr>
                <w:rStyle w:val="CommentReference"/>
                <w:noProof/>
                <w:color w:val="FF0000"/>
                <w:lang w:val="ro-RO"/>
              </w:rPr>
              <w:t xml:space="preserve"> </w:t>
            </w:r>
          </w:p>
        </w:tc>
        <w:tc>
          <w:tcPr>
            <w:tcW w:w="850" w:type="dxa"/>
          </w:tcPr>
          <w:p w14:paraId="4CBC3AB8" w14:textId="77777777" w:rsidR="000C0C3D" w:rsidRPr="006409BA" w:rsidRDefault="00B142C9" w:rsidP="00F16F05">
            <w:pPr>
              <w:jc w:val="center"/>
              <w:rPr>
                <w:sz w:val="20"/>
                <w:szCs w:val="20"/>
              </w:rPr>
            </w:pPr>
            <w:r>
              <w:rPr>
                <w:sz w:val="20"/>
                <w:szCs w:val="20"/>
              </w:rPr>
              <w:lastRenderedPageBreak/>
              <w:t>6</w:t>
            </w:r>
          </w:p>
        </w:tc>
        <w:tc>
          <w:tcPr>
            <w:tcW w:w="850" w:type="dxa"/>
          </w:tcPr>
          <w:p w14:paraId="6C257C48" w14:textId="77777777" w:rsidR="000C0C3D" w:rsidRPr="006409BA" w:rsidRDefault="00754A82" w:rsidP="00F16F05">
            <w:pPr>
              <w:jc w:val="center"/>
              <w:rPr>
                <w:sz w:val="20"/>
                <w:szCs w:val="20"/>
              </w:rPr>
            </w:pPr>
            <w:r>
              <w:rPr>
                <w:sz w:val="20"/>
                <w:szCs w:val="20"/>
              </w:rPr>
              <w:t>2</w:t>
            </w:r>
          </w:p>
        </w:tc>
      </w:tr>
      <w:tr w:rsidR="000C0C3D" w:rsidRPr="006409BA" w14:paraId="3BA02656" w14:textId="77777777" w:rsidTr="00F16F05">
        <w:trPr>
          <w:trHeight w:val="873"/>
          <w:jc w:val="center"/>
        </w:trPr>
        <w:tc>
          <w:tcPr>
            <w:tcW w:w="8173" w:type="dxa"/>
            <w:gridSpan w:val="3"/>
          </w:tcPr>
          <w:p w14:paraId="148FFAEE" w14:textId="77777777" w:rsidR="000C0C3D" w:rsidRPr="006409BA" w:rsidRDefault="000C0C3D" w:rsidP="00F16F05">
            <w:pPr>
              <w:jc w:val="both"/>
              <w:rPr>
                <w:sz w:val="20"/>
                <w:szCs w:val="20"/>
              </w:rPr>
            </w:pPr>
            <w:r w:rsidRPr="006409BA">
              <w:rPr>
                <w:sz w:val="20"/>
                <w:szCs w:val="20"/>
              </w:rPr>
              <w:lastRenderedPageBreak/>
              <w:t>1.2.2. Proiectul prevede activităţi care contribuie la diseminarea rezultatelor acestuia</w:t>
            </w:r>
          </w:p>
          <w:p w14:paraId="729A2658" w14:textId="60495BC5" w:rsidR="000C0C3D" w:rsidRPr="006409BA" w:rsidRDefault="000C0C3D" w:rsidP="00437F0C">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Beneficiarul propune activităţi de diseminare a rezultatelor proiectului, iar aceste activităţi se adresează tuturor grupurilor ţintă relevante şi factorilor interesaţi relevanţi;</w:t>
            </w:r>
          </w:p>
          <w:p w14:paraId="1EBDEC6A" w14:textId="77777777" w:rsidR="000C0C3D" w:rsidRPr="00A34454" w:rsidRDefault="000C0C3D" w:rsidP="00A34454">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 xml:space="preserve">Activităţile de diseminare prevăzute contribuie la facilitarea implementării proiectului (sensibilizarea comunităţilor, eventual reducerea riscurilor aferente);  </w:t>
            </w:r>
          </w:p>
        </w:tc>
        <w:tc>
          <w:tcPr>
            <w:tcW w:w="850" w:type="dxa"/>
          </w:tcPr>
          <w:p w14:paraId="77236E74" w14:textId="2E4776ED" w:rsidR="000C0C3D" w:rsidRPr="006409BA" w:rsidRDefault="00AB7024" w:rsidP="00F16F05">
            <w:pPr>
              <w:jc w:val="center"/>
              <w:rPr>
                <w:sz w:val="20"/>
                <w:szCs w:val="20"/>
              </w:rPr>
            </w:pPr>
            <w:r>
              <w:rPr>
                <w:sz w:val="20"/>
                <w:szCs w:val="20"/>
              </w:rPr>
              <w:t>4</w:t>
            </w:r>
          </w:p>
        </w:tc>
        <w:tc>
          <w:tcPr>
            <w:tcW w:w="850" w:type="dxa"/>
          </w:tcPr>
          <w:p w14:paraId="25515114" w14:textId="77777777" w:rsidR="000C0C3D" w:rsidRPr="006409BA" w:rsidRDefault="00754A82" w:rsidP="00F16F05">
            <w:pPr>
              <w:jc w:val="center"/>
              <w:rPr>
                <w:sz w:val="20"/>
                <w:szCs w:val="20"/>
              </w:rPr>
            </w:pPr>
            <w:r>
              <w:rPr>
                <w:sz w:val="20"/>
                <w:szCs w:val="20"/>
              </w:rPr>
              <w:t>2</w:t>
            </w:r>
          </w:p>
        </w:tc>
      </w:tr>
      <w:tr w:rsidR="000C0C3D" w:rsidRPr="006409BA" w14:paraId="4241DB3A" w14:textId="77777777" w:rsidTr="0070001F">
        <w:trPr>
          <w:trHeight w:val="517"/>
          <w:jc w:val="center"/>
        </w:trPr>
        <w:tc>
          <w:tcPr>
            <w:tcW w:w="8173" w:type="dxa"/>
            <w:gridSpan w:val="3"/>
          </w:tcPr>
          <w:p w14:paraId="09EB8251" w14:textId="77777777" w:rsidR="000C0C3D" w:rsidRPr="006409BA" w:rsidRDefault="000C0C3D" w:rsidP="00F16F05">
            <w:pPr>
              <w:jc w:val="both"/>
              <w:rPr>
                <w:color w:val="000000"/>
                <w:sz w:val="20"/>
                <w:szCs w:val="20"/>
              </w:rPr>
            </w:pPr>
            <w:r w:rsidRPr="006409BA">
              <w:rPr>
                <w:color w:val="000000"/>
                <w:sz w:val="20"/>
                <w:szCs w:val="20"/>
              </w:rPr>
              <w:t xml:space="preserve">1.2.3. Complementaritatea cu alte proiecte finanţate din fonduri europene sau alte surse </w:t>
            </w:r>
          </w:p>
          <w:p w14:paraId="2AF3256F" w14:textId="77777777" w:rsidR="000C0C3D" w:rsidRPr="006409BA" w:rsidRDefault="000C0C3D" w:rsidP="00437F0C">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Activităţile propuse în cadrul proiectului fructifică rezultatele obţinute din proiecte  precedente, care au avut ca scop conservarea biodiversităţii;</w:t>
            </w:r>
          </w:p>
          <w:p w14:paraId="4CEFDC27" w14:textId="77777777" w:rsidR="000C0C3D" w:rsidRPr="006409BA" w:rsidRDefault="000C0C3D" w:rsidP="00437F0C">
            <w:pPr>
              <w:pStyle w:val="ListParagraph"/>
              <w:numPr>
                <w:ilvl w:val="0"/>
                <w:numId w:val="13"/>
              </w:numPr>
              <w:tabs>
                <w:tab w:val="clear" w:pos="1080"/>
                <w:tab w:val="num" w:pos="481"/>
              </w:tabs>
              <w:suppressAutoHyphens/>
              <w:snapToGrid w:val="0"/>
              <w:spacing w:before="60" w:after="40"/>
              <w:ind w:left="765" w:hanging="284"/>
              <w:jc w:val="both"/>
              <w:rPr>
                <w:b/>
                <w:color w:val="000000"/>
                <w:sz w:val="20"/>
                <w:lang w:val="ro-RO" w:eastAsia="ar-SA"/>
              </w:rPr>
            </w:pPr>
            <w:r w:rsidRPr="006409BA">
              <w:rPr>
                <w:noProof/>
                <w:color w:val="000000"/>
                <w:sz w:val="20"/>
                <w:lang w:val="ro-RO" w:eastAsia="en-US"/>
              </w:rPr>
              <w:t>Activităţile propuse în cadrul proiectului sunt complementare cu  proiecte din alte sectoare de activitate (ex. activităţi finanţate prin POR, PNDR,</w:t>
            </w:r>
            <w:r w:rsidR="00943357">
              <w:rPr>
                <w:noProof/>
                <w:color w:val="000000"/>
                <w:sz w:val="20"/>
                <w:lang w:val="ro-RO" w:eastAsia="en-US"/>
              </w:rPr>
              <w:t xml:space="preserve"> POPAM,</w:t>
            </w:r>
            <w:r w:rsidRPr="006409BA">
              <w:rPr>
                <w:noProof/>
                <w:color w:val="000000"/>
                <w:sz w:val="20"/>
                <w:lang w:val="ro-RO" w:eastAsia="en-US"/>
              </w:rPr>
              <w:t xml:space="preserve"> Life+ etc.)</w:t>
            </w:r>
          </w:p>
          <w:p w14:paraId="28DDB34A" w14:textId="77777777" w:rsidR="000C0C3D" w:rsidRPr="006409BA" w:rsidRDefault="000C0C3D" w:rsidP="00441CD1">
            <w:pPr>
              <w:suppressAutoHyphens/>
              <w:snapToGrid w:val="0"/>
              <w:spacing w:before="60" w:after="40"/>
              <w:jc w:val="both"/>
              <w:rPr>
                <w:b/>
                <w:i/>
                <w:noProof w:val="0"/>
                <w:color w:val="FF0000"/>
                <w:sz w:val="20"/>
                <w:szCs w:val="20"/>
                <w:lang w:eastAsia="ar-SA"/>
              </w:rPr>
            </w:pPr>
            <w:r w:rsidRPr="006409BA">
              <w:rPr>
                <w:b/>
                <w:i/>
                <w:noProof w:val="0"/>
                <w:color w:val="FF0000"/>
                <w:sz w:val="20"/>
                <w:szCs w:val="20"/>
                <w:lang w:eastAsia="ar-SA"/>
              </w:rPr>
              <w:t xml:space="preserve">Conform Secţiunii </w:t>
            </w:r>
            <w:r w:rsidRPr="006409BA">
              <w:rPr>
                <w:b/>
                <w:bCs/>
                <w:i/>
                <w:noProof w:val="0"/>
                <w:color w:val="FF0000"/>
                <w:sz w:val="20"/>
                <w:szCs w:val="20"/>
                <w:lang w:eastAsia="ar-SA"/>
              </w:rPr>
              <w:t>Asisten</w:t>
            </w:r>
            <w:r w:rsidR="007B3468" w:rsidRPr="006409BA">
              <w:rPr>
                <w:b/>
                <w:bCs/>
                <w:i/>
                <w:noProof w:val="0"/>
                <w:color w:val="FF0000"/>
                <w:sz w:val="20"/>
                <w:szCs w:val="20"/>
                <w:lang w:eastAsia="ar-SA"/>
              </w:rPr>
              <w:t>ţ</w:t>
            </w:r>
            <w:r w:rsidRPr="006409BA">
              <w:rPr>
                <w:b/>
                <w:bCs/>
                <w:i/>
                <w:noProof w:val="0"/>
                <w:color w:val="FF0000"/>
                <w:sz w:val="20"/>
                <w:szCs w:val="20"/>
                <w:lang w:eastAsia="ar-SA"/>
              </w:rPr>
              <w:t>ă anterioară</w:t>
            </w:r>
            <w:r w:rsidRPr="006409BA">
              <w:rPr>
                <w:b/>
                <w:i/>
                <w:noProof w:val="0"/>
                <w:color w:val="FF0000"/>
                <w:sz w:val="20"/>
                <w:szCs w:val="20"/>
                <w:lang w:eastAsia="ar-SA"/>
              </w:rPr>
              <w:t xml:space="preserve"> </w:t>
            </w:r>
            <w:r w:rsidR="007B3468" w:rsidRPr="006409BA">
              <w:rPr>
                <w:b/>
                <w:i/>
                <w:noProof w:val="0"/>
                <w:color w:val="FF0000"/>
                <w:sz w:val="20"/>
                <w:szCs w:val="20"/>
                <w:lang w:eastAsia="ar-SA"/>
              </w:rPr>
              <w:t>ş</w:t>
            </w:r>
            <w:r w:rsidRPr="006409BA">
              <w:rPr>
                <w:b/>
                <w:i/>
                <w:noProof w:val="0"/>
                <w:color w:val="FF0000"/>
                <w:sz w:val="20"/>
                <w:szCs w:val="20"/>
                <w:lang w:eastAsia="ar-SA"/>
              </w:rPr>
              <w:t>i Complementaritate finan</w:t>
            </w:r>
            <w:r w:rsidR="007B3468" w:rsidRPr="006409BA">
              <w:rPr>
                <w:b/>
                <w:i/>
                <w:noProof w:val="0"/>
                <w:color w:val="FF0000"/>
                <w:sz w:val="20"/>
                <w:szCs w:val="20"/>
                <w:lang w:eastAsia="ar-SA"/>
              </w:rPr>
              <w:t>ţ</w:t>
            </w:r>
            <w:r w:rsidRPr="006409BA">
              <w:rPr>
                <w:b/>
                <w:i/>
                <w:noProof w:val="0"/>
                <w:color w:val="FF0000"/>
                <w:sz w:val="20"/>
                <w:szCs w:val="20"/>
                <w:lang w:eastAsia="ar-SA"/>
              </w:rPr>
              <w:t>ări anterioare</w:t>
            </w:r>
          </w:p>
        </w:tc>
        <w:tc>
          <w:tcPr>
            <w:tcW w:w="850" w:type="dxa"/>
          </w:tcPr>
          <w:p w14:paraId="5C33DFAB" w14:textId="77777777" w:rsidR="000C0C3D" w:rsidRPr="006409BA" w:rsidRDefault="002A4CE3" w:rsidP="00F16F05">
            <w:pPr>
              <w:jc w:val="center"/>
              <w:rPr>
                <w:sz w:val="20"/>
                <w:szCs w:val="20"/>
              </w:rPr>
            </w:pPr>
            <w:r>
              <w:rPr>
                <w:sz w:val="20"/>
                <w:szCs w:val="20"/>
              </w:rPr>
              <w:t>2</w:t>
            </w:r>
          </w:p>
        </w:tc>
        <w:tc>
          <w:tcPr>
            <w:tcW w:w="850" w:type="dxa"/>
          </w:tcPr>
          <w:p w14:paraId="4D188F64" w14:textId="77777777" w:rsidR="000C0C3D" w:rsidRPr="006409BA" w:rsidRDefault="002A4CE3" w:rsidP="00F16F05">
            <w:pPr>
              <w:jc w:val="center"/>
              <w:rPr>
                <w:sz w:val="20"/>
                <w:szCs w:val="20"/>
              </w:rPr>
            </w:pPr>
            <w:r>
              <w:rPr>
                <w:sz w:val="20"/>
                <w:szCs w:val="20"/>
              </w:rPr>
              <w:t>0</w:t>
            </w:r>
          </w:p>
        </w:tc>
      </w:tr>
      <w:tr w:rsidR="000C0C3D" w:rsidRPr="006409BA" w14:paraId="2F0A9633" w14:textId="77777777" w:rsidTr="004E13F7">
        <w:trPr>
          <w:trHeight w:val="375"/>
          <w:jc w:val="center"/>
        </w:trPr>
        <w:tc>
          <w:tcPr>
            <w:tcW w:w="8173" w:type="dxa"/>
            <w:gridSpan w:val="3"/>
          </w:tcPr>
          <w:p w14:paraId="7384091F" w14:textId="77777777" w:rsidR="000C0C3D" w:rsidRPr="006409BA" w:rsidRDefault="000C0C3D" w:rsidP="00EC3805">
            <w:pPr>
              <w:pStyle w:val="ListParagraph"/>
              <w:numPr>
                <w:ilvl w:val="2"/>
                <w:numId w:val="16"/>
              </w:numPr>
              <w:suppressAutoHyphens/>
              <w:snapToGrid w:val="0"/>
              <w:spacing w:before="60" w:after="40"/>
              <w:jc w:val="both"/>
              <w:rPr>
                <w:color w:val="000000"/>
                <w:sz w:val="20"/>
                <w:lang w:val="ro-RO" w:eastAsia="ar-SA"/>
              </w:rPr>
            </w:pPr>
            <w:r w:rsidRPr="006409BA">
              <w:rPr>
                <w:color w:val="000000"/>
                <w:sz w:val="20"/>
                <w:lang w:val="ro-RO" w:eastAsia="ar-SA"/>
              </w:rPr>
              <w:t>Proiectul fructifică solu</w:t>
            </w:r>
            <w:r w:rsidR="007B3468" w:rsidRPr="006409BA">
              <w:rPr>
                <w:color w:val="000000"/>
                <w:sz w:val="20"/>
                <w:lang w:val="ro-RO" w:eastAsia="ar-SA"/>
              </w:rPr>
              <w:t>ţ</w:t>
            </w:r>
            <w:r w:rsidRPr="006409BA">
              <w:rPr>
                <w:color w:val="000000"/>
                <w:sz w:val="20"/>
                <w:lang w:val="ro-RO" w:eastAsia="ar-SA"/>
              </w:rPr>
              <w:t>ii inovative pentru elabo</w:t>
            </w:r>
            <w:r w:rsidR="004E13F7" w:rsidRPr="006409BA">
              <w:rPr>
                <w:color w:val="000000"/>
                <w:sz w:val="20"/>
                <w:lang w:val="ro-RO" w:eastAsia="ar-SA"/>
              </w:rPr>
              <w:t>r</w:t>
            </w:r>
            <w:r w:rsidRPr="006409BA">
              <w:rPr>
                <w:color w:val="000000"/>
                <w:sz w:val="20"/>
                <w:lang w:val="ro-RO" w:eastAsia="ar-SA"/>
              </w:rPr>
              <w:t>area de planuri de management / implementarea măsurilor de conservare, pe baza experien</w:t>
            </w:r>
            <w:r w:rsidR="007B3468" w:rsidRPr="006409BA">
              <w:rPr>
                <w:color w:val="000000"/>
                <w:sz w:val="20"/>
                <w:lang w:val="ro-RO" w:eastAsia="ar-SA"/>
              </w:rPr>
              <w:t>ţ</w:t>
            </w:r>
            <w:r w:rsidRPr="006409BA">
              <w:rPr>
                <w:color w:val="000000"/>
                <w:sz w:val="20"/>
                <w:lang w:val="ro-RO" w:eastAsia="ar-SA"/>
              </w:rPr>
              <w:t>ei acumulate prin proiecte anterioare, cu poten</w:t>
            </w:r>
            <w:r w:rsidR="007B3468" w:rsidRPr="006409BA">
              <w:rPr>
                <w:color w:val="000000"/>
                <w:sz w:val="20"/>
                <w:lang w:val="ro-RO" w:eastAsia="ar-SA"/>
              </w:rPr>
              <w:t>ţ</w:t>
            </w:r>
            <w:r w:rsidRPr="006409BA">
              <w:rPr>
                <w:color w:val="000000"/>
                <w:sz w:val="20"/>
                <w:lang w:val="ro-RO" w:eastAsia="ar-SA"/>
              </w:rPr>
              <w:t>ial de dezvoltare a unor premise de implementare de bune practici în</w:t>
            </w:r>
            <w:r w:rsidRPr="006409BA">
              <w:rPr>
                <w:noProof/>
                <w:sz w:val="20"/>
                <w:lang w:val="ro-RO" w:eastAsia="en-US"/>
              </w:rPr>
              <w:t xml:space="preserve"> domeniul biodiversită</w:t>
            </w:r>
            <w:r w:rsidR="007B3468" w:rsidRPr="006409BA">
              <w:rPr>
                <w:noProof/>
                <w:sz w:val="20"/>
                <w:lang w:val="ro-RO" w:eastAsia="en-US"/>
              </w:rPr>
              <w:t>ţ</w:t>
            </w:r>
            <w:r w:rsidRPr="006409BA">
              <w:rPr>
                <w:noProof/>
                <w:sz w:val="20"/>
                <w:lang w:val="ro-RO" w:eastAsia="en-US"/>
              </w:rPr>
              <w:t>ii.</w:t>
            </w:r>
          </w:p>
          <w:p w14:paraId="2B5EEE49" w14:textId="77777777" w:rsidR="000C0C3D" w:rsidRPr="006409BA" w:rsidRDefault="000C0C3D" w:rsidP="00283AF4">
            <w:pPr>
              <w:jc w:val="both"/>
              <w:rPr>
                <w:b/>
                <w:color w:val="000000"/>
                <w:sz w:val="20"/>
                <w:szCs w:val="20"/>
              </w:rPr>
            </w:pPr>
            <w:r w:rsidRPr="006409BA">
              <w:rPr>
                <w:b/>
                <w:i/>
                <w:noProof w:val="0"/>
                <w:color w:val="FF0000"/>
                <w:sz w:val="20"/>
                <w:szCs w:val="20"/>
                <w:lang w:eastAsia="ar-SA"/>
              </w:rPr>
              <w:t>Conform Anexei C.11 Descrierea măsurilor inovative</w:t>
            </w:r>
          </w:p>
        </w:tc>
        <w:tc>
          <w:tcPr>
            <w:tcW w:w="850" w:type="dxa"/>
          </w:tcPr>
          <w:p w14:paraId="73E84274" w14:textId="77777777" w:rsidR="000C0C3D" w:rsidRPr="006409BA" w:rsidRDefault="00437F0C" w:rsidP="00F16F05">
            <w:pPr>
              <w:jc w:val="center"/>
              <w:rPr>
                <w:sz w:val="20"/>
                <w:szCs w:val="20"/>
              </w:rPr>
            </w:pPr>
            <w:r>
              <w:rPr>
                <w:sz w:val="20"/>
                <w:szCs w:val="20"/>
              </w:rPr>
              <w:t>2</w:t>
            </w:r>
          </w:p>
        </w:tc>
        <w:tc>
          <w:tcPr>
            <w:tcW w:w="850" w:type="dxa"/>
          </w:tcPr>
          <w:p w14:paraId="304A5779" w14:textId="77777777" w:rsidR="000C0C3D" w:rsidRPr="006409BA" w:rsidRDefault="002A4CE3" w:rsidP="00F16F05">
            <w:pPr>
              <w:jc w:val="center"/>
              <w:rPr>
                <w:sz w:val="20"/>
                <w:szCs w:val="20"/>
              </w:rPr>
            </w:pPr>
            <w:r>
              <w:rPr>
                <w:sz w:val="20"/>
                <w:szCs w:val="20"/>
              </w:rPr>
              <w:t>0</w:t>
            </w:r>
          </w:p>
        </w:tc>
      </w:tr>
      <w:tr w:rsidR="000C0C3D" w:rsidRPr="006409BA" w14:paraId="385D489D" w14:textId="77777777" w:rsidTr="008C57FF">
        <w:trPr>
          <w:trHeight w:val="172"/>
          <w:jc w:val="center"/>
        </w:trPr>
        <w:tc>
          <w:tcPr>
            <w:tcW w:w="8173" w:type="dxa"/>
            <w:gridSpan w:val="3"/>
          </w:tcPr>
          <w:p w14:paraId="4430E2D1" w14:textId="547E9373" w:rsidR="001C66A6" w:rsidRPr="00F57653" w:rsidRDefault="000C0C3D" w:rsidP="00CE5A87">
            <w:pPr>
              <w:pStyle w:val="ListParagraph"/>
              <w:numPr>
                <w:ilvl w:val="2"/>
                <w:numId w:val="16"/>
              </w:numPr>
              <w:suppressAutoHyphens/>
              <w:snapToGrid w:val="0"/>
              <w:spacing w:before="60" w:after="40" w:line="276" w:lineRule="auto"/>
              <w:jc w:val="both"/>
              <w:rPr>
                <w:color w:val="000000"/>
                <w:sz w:val="20"/>
                <w:lang w:val="ro-RO" w:eastAsia="ar-SA"/>
              </w:rPr>
            </w:pPr>
            <w:r w:rsidRPr="00F57653">
              <w:rPr>
                <w:color w:val="000000"/>
                <w:sz w:val="20"/>
                <w:lang w:val="ro-RO" w:eastAsia="ar-SA"/>
              </w:rPr>
              <w:t>Proiectul este localizat în jude</w:t>
            </w:r>
            <w:r w:rsidR="007B3468" w:rsidRPr="00F57653">
              <w:rPr>
                <w:color w:val="000000"/>
                <w:sz w:val="20"/>
                <w:lang w:val="ro-RO" w:eastAsia="ar-SA"/>
              </w:rPr>
              <w:t>ţ</w:t>
            </w:r>
            <w:r w:rsidRPr="00F57653">
              <w:rPr>
                <w:color w:val="000000"/>
                <w:sz w:val="20"/>
                <w:lang w:val="ro-RO" w:eastAsia="ar-SA"/>
              </w:rPr>
              <w:t>ele relevante SUERD (Cara</w:t>
            </w:r>
            <w:r w:rsidR="007B3468" w:rsidRPr="00F57653">
              <w:rPr>
                <w:color w:val="000000"/>
                <w:sz w:val="20"/>
                <w:lang w:val="ro-RO" w:eastAsia="ar-SA"/>
              </w:rPr>
              <w:t>ş</w:t>
            </w:r>
            <w:r w:rsidRPr="00F57653">
              <w:rPr>
                <w:color w:val="000000"/>
                <w:sz w:val="20"/>
                <w:lang w:val="ro-RO" w:eastAsia="ar-SA"/>
              </w:rPr>
              <w:t>-Severin, Mehedin</w:t>
            </w:r>
            <w:r w:rsidR="007B3468" w:rsidRPr="00F57653">
              <w:rPr>
                <w:color w:val="000000"/>
                <w:sz w:val="20"/>
                <w:lang w:val="ro-RO" w:eastAsia="ar-SA"/>
              </w:rPr>
              <w:t>ţ</w:t>
            </w:r>
            <w:r w:rsidRPr="00F57653">
              <w:rPr>
                <w:color w:val="000000"/>
                <w:sz w:val="20"/>
                <w:lang w:val="ro-RO" w:eastAsia="ar-SA"/>
              </w:rPr>
              <w:t>i, Dolj, Olt, Teleorman, Giurgiu, Călăra</w:t>
            </w:r>
            <w:r w:rsidR="007B3468" w:rsidRPr="00F57653">
              <w:rPr>
                <w:color w:val="000000"/>
                <w:sz w:val="20"/>
                <w:lang w:val="ro-RO" w:eastAsia="ar-SA"/>
              </w:rPr>
              <w:t>ş</w:t>
            </w:r>
            <w:r w:rsidRPr="00F57653">
              <w:rPr>
                <w:color w:val="000000"/>
                <w:sz w:val="20"/>
                <w:lang w:val="ro-RO" w:eastAsia="ar-SA"/>
              </w:rPr>
              <w:t>i, Ialomi</w:t>
            </w:r>
            <w:r w:rsidR="007B3468" w:rsidRPr="00F57653">
              <w:rPr>
                <w:color w:val="000000"/>
                <w:sz w:val="20"/>
                <w:lang w:val="ro-RO" w:eastAsia="ar-SA"/>
              </w:rPr>
              <w:t>ţ</w:t>
            </w:r>
            <w:r w:rsidRPr="00F57653">
              <w:rPr>
                <w:color w:val="000000"/>
                <w:sz w:val="20"/>
                <w:lang w:val="ro-RO" w:eastAsia="ar-SA"/>
              </w:rPr>
              <w:t>a, Brăila, Gala</w:t>
            </w:r>
            <w:r w:rsidR="007B3468" w:rsidRPr="00F57653">
              <w:rPr>
                <w:color w:val="000000"/>
                <w:sz w:val="20"/>
                <w:lang w:val="ro-RO" w:eastAsia="ar-SA"/>
              </w:rPr>
              <w:t>ţ</w:t>
            </w:r>
            <w:r w:rsidRPr="00F57653">
              <w:rPr>
                <w:color w:val="000000"/>
                <w:sz w:val="20"/>
                <w:lang w:val="ro-RO" w:eastAsia="ar-SA"/>
              </w:rPr>
              <w:t>i, Tulcea, Constan</w:t>
            </w:r>
            <w:r w:rsidR="007B3468" w:rsidRPr="00F57653">
              <w:rPr>
                <w:color w:val="000000"/>
                <w:sz w:val="20"/>
                <w:lang w:val="ro-RO" w:eastAsia="ar-SA"/>
              </w:rPr>
              <w:t>ţ</w:t>
            </w:r>
            <w:r w:rsidRPr="00F57653">
              <w:rPr>
                <w:color w:val="000000"/>
                <w:sz w:val="20"/>
                <w:lang w:val="ro-RO" w:eastAsia="ar-SA"/>
              </w:rPr>
              <w:t>a)</w:t>
            </w:r>
            <w:r w:rsidR="00CE5A87" w:rsidRPr="00F57653">
              <w:rPr>
                <w:color w:val="000000"/>
                <w:sz w:val="20"/>
                <w:lang w:val="ro-RO" w:eastAsia="ar-SA"/>
              </w:rPr>
              <w:t xml:space="preserve"> sau prezintă parteneriate cu entități </w:t>
            </w:r>
            <w:r w:rsidR="00F60D9F" w:rsidRPr="00F57653">
              <w:rPr>
                <w:color w:val="000000"/>
                <w:sz w:val="20"/>
                <w:lang w:val="ro-RO" w:eastAsia="ar-SA"/>
              </w:rPr>
              <w:t xml:space="preserve">cu profil similar </w:t>
            </w:r>
            <w:r w:rsidR="00CE5A87" w:rsidRPr="00F57653">
              <w:rPr>
                <w:color w:val="000000"/>
                <w:sz w:val="20"/>
                <w:lang w:val="ro-RO" w:eastAsia="ar-SA"/>
              </w:rPr>
              <w:t>din țările SUERD</w:t>
            </w:r>
            <w:r w:rsidR="001624AF" w:rsidRPr="00F57653">
              <w:rPr>
                <w:color w:val="000000"/>
                <w:sz w:val="20"/>
                <w:lang w:val="ro-RO" w:eastAsia="ar-SA"/>
              </w:rPr>
              <w:t>,</w:t>
            </w:r>
            <w:r w:rsidR="0055642E" w:rsidRPr="00F57653">
              <w:rPr>
                <w:color w:val="000000"/>
                <w:sz w:val="20"/>
                <w:lang w:val="ro-RO" w:eastAsia="ar-SA"/>
              </w:rPr>
              <w:t xml:space="preserve"> încheiate</w:t>
            </w:r>
            <w:r w:rsidR="001624AF" w:rsidRPr="00F57653">
              <w:rPr>
                <w:color w:val="000000"/>
                <w:sz w:val="20"/>
                <w:lang w:val="ro-RO" w:eastAsia="ar-SA"/>
              </w:rPr>
              <w:t xml:space="preserve"> în scopul corelării unor activități din cadrul proiectului</w:t>
            </w:r>
            <w:r w:rsidR="00F57653">
              <w:rPr>
                <w:color w:val="000000"/>
                <w:sz w:val="20"/>
                <w:lang w:val="ro-RO" w:eastAsia="ar-SA"/>
              </w:rPr>
              <w:t xml:space="preserve"> sau atingerii unor obiective comune</w:t>
            </w:r>
            <w:r w:rsidR="00786E67">
              <w:rPr>
                <w:color w:val="000000"/>
                <w:sz w:val="20"/>
                <w:lang w:val="ro-RO" w:eastAsia="ar-SA"/>
              </w:rPr>
              <w:t xml:space="preserve"> (se acordă 2 puncte dacă este îndeplinit oricare dintre criterii sau ambele criterii)</w:t>
            </w:r>
          </w:p>
          <w:p w14:paraId="227A3FEC" w14:textId="77777777" w:rsidR="000C0C3D" w:rsidRPr="00F57653" w:rsidRDefault="000C0C3D" w:rsidP="00BF0978">
            <w:pPr>
              <w:pStyle w:val="ListParagraph"/>
              <w:suppressAutoHyphens/>
              <w:snapToGrid w:val="0"/>
              <w:spacing w:before="60" w:after="40" w:line="276" w:lineRule="auto"/>
              <w:ind w:left="0"/>
              <w:jc w:val="both"/>
              <w:rPr>
                <w:color w:val="000000"/>
                <w:sz w:val="20"/>
                <w:lang w:val="ro-RO" w:eastAsia="ar-SA"/>
              </w:rPr>
            </w:pPr>
            <w:r w:rsidRPr="00F57653">
              <w:rPr>
                <w:b/>
                <w:i/>
                <w:color w:val="FF0000"/>
                <w:sz w:val="20"/>
                <w:lang w:val="ro-RO" w:eastAsia="ar-SA"/>
              </w:rPr>
              <w:t>Conform Secţiunii Localizare proiect</w:t>
            </w:r>
          </w:p>
        </w:tc>
        <w:tc>
          <w:tcPr>
            <w:tcW w:w="850" w:type="dxa"/>
          </w:tcPr>
          <w:p w14:paraId="46F30BF6" w14:textId="77777777" w:rsidR="000C0C3D" w:rsidRPr="006409BA" w:rsidRDefault="00B2471B" w:rsidP="00F16F05">
            <w:pPr>
              <w:jc w:val="center"/>
              <w:rPr>
                <w:sz w:val="20"/>
                <w:szCs w:val="20"/>
              </w:rPr>
            </w:pPr>
            <w:r>
              <w:rPr>
                <w:sz w:val="20"/>
                <w:szCs w:val="20"/>
              </w:rPr>
              <w:t>2</w:t>
            </w:r>
          </w:p>
        </w:tc>
        <w:tc>
          <w:tcPr>
            <w:tcW w:w="850" w:type="dxa"/>
          </w:tcPr>
          <w:p w14:paraId="751EC44A" w14:textId="77777777" w:rsidR="000C0C3D" w:rsidRPr="006409BA" w:rsidRDefault="002A4CE3" w:rsidP="00F16F05">
            <w:pPr>
              <w:jc w:val="center"/>
              <w:rPr>
                <w:sz w:val="20"/>
                <w:szCs w:val="20"/>
              </w:rPr>
            </w:pPr>
            <w:r>
              <w:rPr>
                <w:sz w:val="20"/>
                <w:szCs w:val="20"/>
              </w:rPr>
              <w:t>0</w:t>
            </w:r>
          </w:p>
        </w:tc>
      </w:tr>
      <w:tr w:rsidR="00AB7024" w:rsidRPr="006409BA" w14:paraId="77953B4B" w14:textId="77777777" w:rsidTr="00F16F05">
        <w:trPr>
          <w:trHeight w:val="873"/>
          <w:jc w:val="center"/>
        </w:trPr>
        <w:tc>
          <w:tcPr>
            <w:tcW w:w="8173" w:type="dxa"/>
            <w:gridSpan w:val="3"/>
          </w:tcPr>
          <w:p w14:paraId="13385D77" w14:textId="77777777" w:rsidR="001D50CC" w:rsidRPr="008C57FF" w:rsidRDefault="00AB7024" w:rsidP="001D50CC">
            <w:pPr>
              <w:pStyle w:val="ListParagraph"/>
              <w:numPr>
                <w:ilvl w:val="2"/>
                <w:numId w:val="16"/>
              </w:numPr>
              <w:suppressAutoHyphens/>
              <w:snapToGrid w:val="0"/>
              <w:spacing w:before="60" w:after="40" w:line="276" w:lineRule="auto"/>
              <w:jc w:val="both"/>
              <w:rPr>
                <w:sz w:val="20"/>
                <w:lang w:val="ro-RO" w:eastAsia="ar-SA"/>
              </w:rPr>
            </w:pPr>
            <w:proofErr w:type="spellStart"/>
            <w:r w:rsidRPr="008C57FF">
              <w:rPr>
                <w:sz w:val="20"/>
                <w:lang w:eastAsia="ar-SA"/>
              </w:rPr>
              <w:t>Proiectul</w:t>
            </w:r>
            <w:proofErr w:type="spellEnd"/>
            <w:r w:rsidRPr="008C57FF">
              <w:rPr>
                <w:sz w:val="20"/>
                <w:lang w:eastAsia="ar-SA"/>
              </w:rPr>
              <w:t xml:space="preserve"> </w:t>
            </w:r>
            <w:proofErr w:type="spellStart"/>
            <w:r w:rsidRPr="008C57FF">
              <w:rPr>
                <w:sz w:val="20"/>
                <w:lang w:eastAsia="ar-SA"/>
              </w:rPr>
              <w:t>este</w:t>
            </w:r>
            <w:proofErr w:type="spellEnd"/>
            <w:r w:rsidRPr="008C57FF">
              <w:rPr>
                <w:sz w:val="20"/>
                <w:lang w:eastAsia="ar-SA"/>
              </w:rPr>
              <w:t xml:space="preserve"> </w:t>
            </w:r>
            <w:proofErr w:type="spellStart"/>
            <w:r w:rsidRPr="008C57FF">
              <w:rPr>
                <w:sz w:val="20"/>
                <w:lang w:eastAsia="ar-SA"/>
              </w:rPr>
              <w:t>localizat</w:t>
            </w:r>
            <w:proofErr w:type="spellEnd"/>
            <w:r w:rsidRPr="008C57FF">
              <w:rPr>
                <w:sz w:val="20"/>
                <w:lang w:eastAsia="ar-SA"/>
              </w:rPr>
              <w:t xml:space="preserve"> </w:t>
            </w:r>
            <w:proofErr w:type="spellStart"/>
            <w:r w:rsidRPr="008C57FF">
              <w:rPr>
                <w:sz w:val="20"/>
                <w:lang w:eastAsia="ar-SA"/>
              </w:rPr>
              <w:t>în</w:t>
            </w:r>
            <w:proofErr w:type="spellEnd"/>
            <w:r w:rsidRPr="008C57FF">
              <w:rPr>
                <w:sz w:val="20"/>
                <w:lang w:eastAsia="ar-SA"/>
              </w:rPr>
              <w:t xml:space="preserve"> </w:t>
            </w:r>
            <w:proofErr w:type="spellStart"/>
            <w:r w:rsidRPr="008C57FF">
              <w:rPr>
                <w:sz w:val="20"/>
                <w:lang w:eastAsia="ar-SA"/>
              </w:rPr>
              <w:t>una</w:t>
            </w:r>
            <w:proofErr w:type="spellEnd"/>
            <w:r w:rsidRPr="008C57FF">
              <w:rPr>
                <w:sz w:val="20"/>
                <w:lang w:eastAsia="ar-SA"/>
              </w:rPr>
              <w:t xml:space="preserve"> din </w:t>
            </w:r>
            <w:proofErr w:type="spellStart"/>
            <w:r w:rsidRPr="008C57FF">
              <w:rPr>
                <w:sz w:val="20"/>
                <w:lang w:eastAsia="ar-SA"/>
              </w:rPr>
              <w:t>zonele</w:t>
            </w:r>
            <w:proofErr w:type="spellEnd"/>
            <w:r w:rsidRPr="008C57FF">
              <w:rPr>
                <w:sz w:val="20"/>
                <w:lang w:eastAsia="ar-SA"/>
              </w:rPr>
              <w:t xml:space="preserve"> </w:t>
            </w:r>
            <w:proofErr w:type="spellStart"/>
            <w:r w:rsidRPr="008C57FF">
              <w:rPr>
                <w:sz w:val="20"/>
                <w:lang w:eastAsia="ar-SA"/>
              </w:rPr>
              <w:t>defavorizate</w:t>
            </w:r>
            <w:proofErr w:type="spellEnd"/>
            <w:r w:rsidRPr="008C57FF">
              <w:rPr>
                <w:sz w:val="20"/>
                <w:lang w:eastAsia="ar-SA"/>
              </w:rPr>
              <w:t xml:space="preserve">: </w:t>
            </w:r>
            <w:proofErr w:type="spellStart"/>
            <w:r w:rsidRPr="008C57FF">
              <w:rPr>
                <w:sz w:val="20"/>
                <w:lang w:eastAsia="ar-SA"/>
              </w:rPr>
              <w:t>Valea</w:t>
            </w:r>
            <w:proofErr w:type="spellEnd"/>
            <w:r w:rsidRPr="008C57FF">
              <w:rPr>
                <w:sz w:val="20"/>
                <w:lang w:eastAsia="ar-SA"/>
              </w:rPr>
              <w:t xml:space="preserve"> </w:t>
            </w:r>
            <w:proofErr w:type="spellStart"/>
            <w:r w:rsidRPr="008C57FF">
              <w:rPr>
                <w:sz w:val="20"/>
                <w:lang w:eastAsia="ar-SA"/>
              </w:rPr>
              <w:t>Jiului</w:t>
            </w:r>
            <w:proofErr w:type="spellEnd"/>
            <w:r w:rsidRPr="008C57FF">
              <w:rPr>
                <w:sz w:val="20"/>
                <w:lang w:eastAsia="ar-SA"/>
              </w:rPr>
              <w:t xml:space="preserve">, </w:t>
            </w:r>
            <w:proofErr w:type="spellStart"/>
            <w:r w:rsidRPr="008C57FF">
              <w:rPr>
                <w:sz w:val="20"/>
                <w:lang w:eastAsia="ar-SA"/>
              </w:rPr>
              <w:t>zona</w:t>
            </w:r>
            <w:proofErr w:type="spellEnd"/>
            <w:r w:rsidRPr="008C57FF">
              <w:rPr>
                <w:sz w:val="20"/>
                <w:lang w:eastAsia="ar-SA"/>
              </w:rPr>
              <w:t xml:space="preserve"> </w:t>
            </w:r>
            <w:proofErr w:type="spellStart"/>
            <w:r w:rsidRPr="008C57FF">
              <w:rPr>
                <w:sz w:val="20"/>
                <w:lang w:eastAsia="ar-SA"/>
              </w:rPr>
              <w:t>Roșia</w:t>
            </w:r>
            <w:proofErr w:type="spellEnd"/>
            <w:r w:rsidRPr="008C57FF">
              <w:rPr>
                <w:sz w:val="20"/>
                <w:lang w:eastAsia="ar-SA"/>
              </w:rPr>
              <w:t xml:space="preserve"> </w:t>
            </w:r>
            <w:proofErr w:type="spellStart"/>
            <w:r w:rsidRPr="008C57FF">
              <w:rPr>
                <w:sz w:val="20"/>
                <w:lang w:eastAsia="ar-SA"/>
              </w:rPr>
              <w:t>Montană</w:t>
            </w:r>
            <w:proofErr w:type="spellEnd"/>
            <w:r w:rsidRPr="008C57FF">
              <w:rPr>
                <w:sz w:val="20"/>
                <w:lang w:eastAsia="ar-SA"/>
              </w:rPr>
              <w:t xml:space="preserve"> – </w:t>
            </w:r>
            <w:proofErr w:type="spellStart"/>
            <w:r w:rsidRPr="008C57FF">
              <w:rPr>
                <w:sz w:val="20"/>
                <w:lang w:eastAsia="ar-SA"/>
              </w:rPr>
              <w:t>Munții</w:t>
            </w:r>
            <w:proofErr w:type="spellEnd"/>
            <w:r w:rsidRPr="008C57FF">
              <w:rPr>
                <w:sz w:val="20"/>
                <w:lang w:eastAsia="ar-SA"/>
              </w:rPr>
              <w:t xml:space="preserve"> </w:t>
            </w:r>
            <w:proofErr w:type="spellStart"/>
            <w:r w:rsidRPr="008C57FF">
              <w:rPr>
                <w:sz w:val="20"/>
                <w:lang w:eastAsia="ar-SA"/>
              </w:rPr>
              <w:t>Apuseni</w:t>
            </w:r>
            <w:proofErr w:type="spellEnd"/>
            <w:r w:rsidRPr="008C57FF">
              <w:rPr>
                <w:sz w:val="20"/>
                <w:lang w:eastAsia="ar-SA"/>
              </w:rPr>
              <w:t xml:space="preserve"> </w:t>
            </w:r>
            <w:proofErr w:type="spellStart"/>
            <w:r w:rsidRPr="008C57FF">
              <w:rPr>
                <w:sz w:val="20"/>
                <w:lang w:eastAsia="ar-SA"/>
              </w:rPr>
              <w:t>și</w:t>
            </w:r>
            <w:proofErr w:type="spellEnd"/>
            <w:r w:rsidRPr="008C57FF">
              <w:rPr>
                <w:sz w:val="20"/>
                <w:lang w:eastAsia="ar-SA"/>
              </w:rPr>
              <w:t xml:space="preserve"> </w:t>
            </w:r>
            <w:proofErr w:type="spellStart"/>
            <w:r w:rsidRPr="008C57FF">
              <w:rPr>
                <w:sz w:val="20"/>
                <w:lang w:eastAsia="ar-SA"/>
              </w:rPr>
              <w:t>comunitățile</w:t>
            </w:r>
            <w:proofErr w:type="spellEnd"/>
            <w:r w:rsidRPr="008C57FF">
              <w:rPr>
                <w:sz w:val="20"/>
                <w:lang w:eastAsia="ar-SA"/>
              </w:rPr>
              <w:t xml:space="preserve"> </w:t>
            </w:r>
            <w:proofErr w:type="spellStart"/>
            <w:r w:rsidRPr="008C57FF">
              <w:rPr>
                <w:sz w:val="20"/>
                <w:lang w:eastAsia="ar-SA"/>
              </w:rPr>
              <w:t>marginalizate</w:t>
            </w:r>
            <w:proofErr w:type="spellEnd"/>
            <w:r w:rsidRPr="008C57FF">
              <w:rPr>
                <w:sz w:val="20"/>
                <w:lang w:eastAsia="ar-SA"/>
              </w:rPr>
              <w:t xml:space="preserve"> din Moldova (</w:t>
            </w:r>
            <w:proofErr w:type="spellStart"/>
            <w:r w:rsidRPr="008C57FF">
              <w:rPr>
                <w:sz w:val="20"/>
                <w:lang w:eastAsia="ar-SA"/>
              </w:rPr>
              <w:t>Vaslui-Iași</w:t>
            </w:r>
            <w:proofErr w:type="spellEnd"/>
            <w:r w:rsidRPr="008C57FF">
              <w:rPr>
                <w:sz w:val="20"/>
                <w:lang w:eastAsia="ar-SA"/>
              </w:rPr>
              <w:t>)</w:t>
            </w:r>
          </w:p>
          <w:p w14:paraId="44E61BE0" w14:textId="761C777C" w:rsidR="001D50CC" w:rsidRPr="00F57653" w:rsidRDefault="001D50CC" w:rsidP="001D50CC">
            <w:pPr>
              <w:pStyle w:val="ListParagraph"/>
              <w:suppressAutoHyphens/>
              <w:snapToGrid w:val="0"/>
              <w:spacing w:before="60" w:after="40" w:line="276" w:lineRule="auto"/>
              <w:jc w:val="both"/>
              <w:rPr>
                <w:color w:val="000000"/>
                <w:sz w:val="20"/>
                <w:lang w:val="ro-RO" w:eastAsia="ar-SA"/>
              </w:rPr>
            </w:pPr>
            <w:r w:rsidRPr="00F57653">
              <w:rPr>
                <w:b/>
                <w:i/>
                <w:color w:val="FF0000"/>
                <w:sz w:val="20"/>
                <w:lang w:val="ro-RO" w:eastAsia="ar-SA"/>
              </w:rPr>
              <w:t>Conform Secţiunii Localizare proiect</w:t>
            </w:r>
            <w:r w:rsidR="001624AF" w:rsidRPr="00F57653">
              <w:rPr>
                <w:b/>
                <w:i/>
                <w:color w:val="FF0000"/>
                <w:sz w:val="20"/>
                <w:lang w:val="ro-RO" w:eastAsia="ar-SA"/>
              </w:rPr>
              <w:t xml:space="preserve"> </w:t>
            </w:r>
          </w:p>
        </w:tc>
        <w:tc>
          <w:tcPr>
            <w:tcW w:w="850" w:type="dxa"/>
          </w:tcPr>
          <w:p w14:paraId="4AC83F89" w14:textId="1BF47E6E" w:rsidR="00AB7024" w:rsidRDefault="00AB7024" w:rsidP="00F16F05">
            <w:pPr>
              <w:jc w:val="center"/>
              <w:rPr>
                <w:sz w:val="20"/>
                <w:szCs w:val="20"/>
              </w:rPr>
            </w:pPr>
            <w:r>
              <w:rPr>
                <w:sz w:val="20"/>
                <w:szCs w:val="20"/>
              </w:rPr>
              <w:t>2</w:t>
            </w:r>
          </w:p>
        </w:tc>
        <w:tc>
          <w:tcPr>
            <w:tcW w:w="850" w:type="dxa"/>
          </w:tcPr>
          <w:p w14:paraId="7F3A3877" w14:textId="0DA31104" w:rsidR="00AB7024" w:rsidRDefault="00AB7024" w:rsidP="00F16F05">
            <w:pPr>
              <w:jc w:val="center"/>
              <w:rPr>
                <w:sz w:val="20"/>
                <w:szCs w:val="20"/>
              </w:rPr>
            </w:pPr>
            <w:r>
              <w:rPr>
                <w:sz w:val="20"/>
                <w:szCs w:val="20"/>
              </w:rPr>
              <w:t>0</w:t>
            </w:r>
          </w:p>
        </w:tc>
      </w:tr>
      <w:tr w:rsidR="000C0C3D" w:rsidRPr="006409BA" w14:paraId="575712A1" w14:textId="77777777" w:rsidTr="00014691">
        <w:trPr>
          <w:trHeight w:val="198"/>
          <w:jc w:val="center"/>
        </w:trPr>
        <w:tc>
          <w:tcPr>
            <w:tcW w:w="8173" w:type="dxa"/>
            <w:gridSpan w:val="3"/>
            <w:shd w:val="clear" w:color="auto" w:fill="C2D69B" w:themeFill="accent3" w:themeFillTint="99"/>
          </w:tcPr>
          <w:p w14:paraId="6DB78114" w14:textId="77777777" w:rsidR="000C0C3D" w:rsidRPr="006409BA" w:rsidRDefault="000C0C3D" w:rsidP="00F16F05">
            <w:pPr>
              <w:jc w:val="both"/>
              <w:rPr>
                <w:sz w:val="20"/>
                <w:szCs w:val="20"/>
              </w:rPr>
            </w:pPr>
            <w:r w:rsidRPr="006409BA">
              <w:rPr>
                <w:b/>
                <w:sz w:val="20"/>
                <w:szCs w:val="20"/>
              </w:rPr>
              <w:t xml:space="preserve">2. Maturitatea </w:t>
            </w:r>
            <w:r w:rsidR="007B3468" w:rsidRPr="006409BA">
              <w:rPr>
                <w:b/>
                <w:sz w:val="20"/>
                <w:szCs w:val="20"/>
              </w:rPr>
              <w:t>ş</w:t>
            </w:r>
            <w:r w:rsidRPr="006409BA">
              <w:rPr>
                <w:b/>
                <w:sz w:val="20"/>
                <w:szCs w:val="20"/>
              </w:rPr>
              <w:t>i calitatea pregătirii proiectului</w:t>
            </w:r>
            <w:r w:rsidRPr="006409BA">
              <w:rPr>
                <w:sz w:val="20"/>
                <w:szCs w:val="20"/>
              </w:rPr>
              <w:t xml:space="preserve"> </w:t>
            </w:r>
          </w:p>
        </w:tc>
        <w:tc>
          <w:tcPr>
            <w:tcW w:w="850" w:type="dxa"/>
            <w:shd w:val="clear" w:color="auto" w:fill="C2D69B" w:themeFill="accent3" w:themeFillTint="99"/>
          </w:tcPr>
          <w:p w14:paraId="33DFD87F" w14:textId="77777777" w:rsidR="000C0C3D" w:rsidRPr="00014691" w:rsidRDefault="000C0C3D" w:rsidP="00F16F05">
            <w:pPr>
              <w:jc w:val="center"/>
              <w:rPr>
                <w:b/>
                <w:sz w:val="20"/>
                <w:szCs w:val="20"/>
              </w:rPr>
            </w:pPr>
            <w:r w:rsidRPr="00014691">
              <w:rPr>
                <w:b/>
                <w:sz w:val="20"/>
                <w:szCs w:val="20"/>
              </w:rPr>
              <w:t>40</w:t>
            </w:r>
          </w:p>
        </w:tc>
        <w:tc>
          <w:tcPr>
            <w:tcW w:w="850" w:type="dxa"/>
            <w:shd w:val="clear" w:color="auto" w:fill="C2D69B" w:themeFill="accent3" w:themeFillTint="99"/>
          </w:tcPr>
          <w:p w14:paraId="2D816045" w14:textId="77777777" w:rsidR="000C0C3D" w:rsidRPr="00014691" w:rsidRDefault="00D535F1" w:rsidP="00F16F05">
            <w:pPr>
              <w:jc w:val="center"/>
              <w:rPr>
                <w:b/>
                <w:sz w:val="20"/>
                <w:szCs w:val="20"/>
              </w:rPr>
            </w:pPr>
            <w:r w:rsidRPr="00014691">
              <w:rPr>
                <w:b/>
                <w:sz w:val="20"/>
                <w:szCs w:val="20"/>
              </w:rPr>
              <w:t>28</w:t>
            </w:r>
          </w:p>
        </w:tc>
      </w:tr>
      <w:tr w:rsidR="000C0C3D" w:rsidRPr="006409BA" w14:paraId="23AB960F" w14:textId="77777777" w:rsidTr="00F16F05">
        <w:trPr>
          <w:trHeight w:val="1061"/>
          <w:jc w:val="center"/>
        </w:trPr>
        <w:tc>
          <w:tcPr>
            <w:tcW w:w="8173" w:type="dxa"/>
            <w:gridSpan w:val="3"/>
          </w:tcPr>
          <w:p w14:paraId="427282FB" w14:textId="77777777" w:rsidR="000C0C3D" w:rsidRPr="00CE6C2E" w:rsidRDefault="000C0C3D" w:rsidP="00F16F05">
            <w:pPr>
              <w:jc w:val="both"/>
              <w:rPr>
                <w:b/>
                <w:i/>
                <w:sz w:val="20"/>
                <w:szCs w:val="20"/>
              </w:rPr>
            </w:pPr>
            <w:r w:rsidRPr="00CE6C2E">
              <w:rPr>
                <w:b/>
                <w:i/>
                <w:sz w:val="20"/>
                <w:szCs w:val="20"/>
              </w:rPr>
              <w:t>2.1 Calitatea propunerii tehnice</w:t>
            </w:r>
          </w:p>
          <w:p w14:paraId="3E179E84" w14:textId="77777777" w:rsidR="00A34454" w:rsidRDefault="00A34454" w:rsidP="00F16F05">
            <w:pPr>
              <w:jc w:val="both"/>
              <w:rPr>
                <w:b/>
                <w:sz w:val="20"/>
                <w:szCs w:val="20"/>
              </w:rPr>
            </w:pPr>
          </w:p>
          <w:p w14:paraId="2B2904CC" w14:textId="77777777" w:rsidR="00A34454" w:rsidRPr="006A2379" w:rsidRDefault="00A34454" w:rsidP="00A34454">
            <w:pPr>
              <w:ind w:left="339"/>
              <w:jc w:val="both"/>
              <w:rPr>
                <w:sz w:val="20"/>
                <w:szCs w:val="20"/>
              </w:rPr>
            </w:pPr>
            <w:r w:rsidRPr="00A34454">
              <w:rPr>
                <w:sz w:val="20"/>
                <w:szCs w:val="20"/>
              </w:rPr>
              <w:t>Evaluarea proiectului va urmări coerența și logica în elaborarea proiectului în corelare cu respectarea prevederilor/recomandărilor din ghidul solicitantului</w:t>
            </w:r>
            <w:r w:rsidR="00943357">
              <w:rPr>
                <w:sz w:val="20"/>
                <w:szCs w:val="20"/>
              </w:rPr>
              <w:t xml:space="preserve"> (Secțiunile Obiective/Indicatori/</w:t>
            </w:r>
            <w:r w:rsidR="00943357" w:rsidRPr="006A2379">
              <w:rPr>
                <w:sz w:val="20"/>
                <w:szCs w:val="20"/>
              </w:rPr>
              <w:t>Rezultate/Context/Justificare/Descrierea investiției/Plan de achiziții)</w:t>
            </w:r>
            <w:r w:rsidRPr="006A2379">
              <w:rPr>
                <w:sz w:val="20"/>
                <w:szCs w:val="20"/>
              </w:rPr>
              <w:t>. La acest punct de vor urmări următoarele elemente:</w:t>
            </w:r>
          </w:p>
          <w:p w14:paraId="5FA9CD97" w14:textId="0B0CBA5D" w:rsidR="000C0C3D" w:rsidRPr="008C57FF" w:rsidRDefault="000C0C3D" w:rsidP="006803E5">
            <w:pPr>
              <w:pStyle w:val="ListParagraph"/>
              <w:numPr>
                <w:ilvl w:val="0"/>
                <w:numId w:val="32"/>
              </w:numPr>
              <w:jc w:val="both"/>
              <w:rPr>
                <w:sz w:val="20"/>
                <w:lang w:val="ro-RO"/>
              </w:rPr>
            </w:pPr>
            <w:r w:rsidRPr="008C57FF">
              <w:rPr>
                <w:sz w:val="20"/>
                <w:lang w:val="ro-RO"/>
              </w:rPr>
              <w:t>Aria vizată de proiect este corect şi suficient descrisă din punct de vedere al legislaţiei comunitare şi naţionale, al proprietăţii terenurilor, a importanţei pentru biodiversitate şi a car</w:t>
            </w:r>
            <w:r w:rsidR="00807FCB" w:rsidRPr="008C57FF">
              <w:rPr>
                <w:sz w:val="20"/>
                <w:lang w:val="ro-RO"/>
              </w:rPr>
              <w:t xml:space="preserve">acteristicilor sale ştiinţifice. </w:t>
            </w:r>
            <w:r w:rsidRPr="008C57FF">
              <w:rPr>
                <w:sz w:val="20"/>
                <w:lang w:val="ro-RO"/>
              </w:rPr>
              <w:t xml:space="preserve">Hărţile ataşate prezintă în mod clar şi cuprinzător </w:t>
            </w:r>
            <w:r w:rsidR="006803E5" w:rsidRPr="008C57FF">
              <w:rPr>
                <w:sz w:val="20"/>
                <w:lang w:val="ro-RO"/>
              </w:rPr>
              <w:t>locaţia şi limit</w:t>
            </w:r>
            <w:r w:rsidR="008C57FF">
              <w:rPr>
                <w:sz w:val="20"/>
                <w:lang w:val="ro-RO"/>
              </w:rPr>
              <w:t>ele ariei acoperite de proiect</w:t>
            </w:r>
            <w:r w:rsidRPr="008C57FF">
              <w:rPr>
                <w:sz w:val="20"/>
                <w:lang w:val="ro-RO"/>
              </w:rPr>
              <w:t xml:space="preserve"> precum şi  elementel</w:t>
            </w:r>
            <w:r w:rsidR="006803E5" w:rsidRPr="008C57FF">
              <w:rPr>
                <w:sz w:val="20"/>
                <w:lang w:val="ro-RO"/>
              </w:rPr>
              <w:t>e</w:t>
            </w:r>
            <w:r w:rsidRPr="008C57FF">
              <w:rPr>
                <w:sz w:val="20"/>
                <w:lang w:val="ro-RO"/>
              </w:rPr>
              <w:t xml:space="preserve"> propuse a fi realizate prin acţiunile proiectului</w:t>
            </w:r>
            <w:r w:rsidR="006803E5" w:rsidRPr="008C57FF">
              <w:rPr>
                <w:sz w:val="20"/>
                <w:lang w:val="ro-RO"/>
              </w:rPr>
              <w:t xml:space="preserve"> (</w:t>
            </w:r>
            <w:r w:rsidR="006803E5" w:rsidRPr="008C57FF">
              <w:rPr>
                <w:i/>
                <w:sz w:val="20"/>
                <w:lang w:eastAsia="sk-SK"/>
              </w:rPr>
              <w:t xml:space="preserve">Se </w:t>
            </w:r>
            <w:proofErr w:type="spellStart"/>
            <w:r w:rsidR="006803E5" w:rsidRPr="008C57FF">
              <w:rPr>
                <w:i/>
                <w:sz w:val="20"/>
                <w:lang w:eastAsia="sk-SK"/>
              </w:rPr>
              <w:t>vor</w:t>
            </w:r>
            <w:proofErr w:type="spellEnd"/>
            <w:r w:rsidR="006803E5" w:rsidRPr="008C57FF">
              <w:rPr>
                <w:i/>
                <w:sz w:val="20"/>
                <w:lang w:eastAsia="sk-SK"/>
              </w:rPr>
              <w:t xml:space="preserve"> </w:t>
            </w:r>
            <w:proofErr w:type="spellStart"/>
            <w:r w:rsidR="006803E5" w:rsidRPr="008C57FF">
              <w:rPr>
                <w:i/>
                <w:sz w:val="20"/>
                <w:lang w:eastAsia="sk-SK"/>
              </w:rPr>
              <w:t>poziţiona</w:t>
            </w:r>
            <w:proofErr w:type="spellEnd"/>
            <w:r w:rsidR="006803E5" w:rsidRPr="008C57FF">
              <w:rPr>
                <w:i/>
                <w:sz w:val="20"/>
                <w:lang w:eastAsia="sk-SK"/>
              </w:rPr>
              <w:t xml:space="preserve"> </w:t>
            </w:r>
            <w:proofErr w:type="spellStart"/>
            <w:r w:rsidR="006803E5" w:rsidRPr="008C57FF">
              <w:rPr>
                <w:i/>
                <w:sz w:val="20"/>
                <w:lang w:eastAsia="sk-SK"/>
              </w:rPr>
              <w:t>pe</w:t>
            </w:r>
            <w:proofErr w:type="spellEnd"/>
            <w:r w:rsidR="006803E5" w:rsidRPr="008C57FF">
              <w:rPr>
                <w:i/>
                <w:sz w:val="20"/>
                <w:lang w:eastAsia="sk-SK"/>
              </w:rPr>
              <w:t xml:space="preserve"> </w:t>
            </w:r>
            <w:proofErr w:type="spellStart"/>
            <w:r w:rsidR="006803E5" w:rsidRPr="008C57FF">
              <w:rPr>
                <w:i/>
                <w:sz w:val="20"/>
                <w:lang w:eastAsia="sk-SK"/>
              </w:rPr>
              <w:t>hartă</w:t>
            </w:r>
            <w:proofErr w:type="spellEnd"/>
            <w:r w:rsidR="006803E5" w:rsidRPr="008C57FF">
              <w:rPr>
                <w:i/>
                <w:sz w:val="20"/>
                <w:lang w:eastAsia="sk-SK"/>
              </w:rPr>
              <w:t xml:space="preserve"> </w:t>
            </w:r>
            <w:proofErr w:type="spellStart"/>
            <w:r w:rsidR="006803E5" w:rsidRPr="008C57FF">
              <w:rPr>
                <w:i/>
                <w:sz w:val="20"/>
                <w:lang w:eastAsia="sk-SK"/>
              </w:rPr>
              <w:t>elementele</w:t>
            </w:r>
            <w:proofErr w:type="spellEnd"/>
            <w:r w:rsidR="006803E5" w:rsidRPr="008C57FF">
              <w:rPr>
                <w:i/>
                <w:sz w:val="20"/>
                <w:lang w:eastAsia="sk-SK"/>
              </w:rPr>
              <w:t xml:space="preserve"> de </w:t>
            </w:r>
            <w:proofErr w:type="spellStart"/>
            <w:r w:rsidR="006803E5" w:rsidRPr="008C57FF">
              <w:rPr>
                <w:i/>
                <w:sz w:val="20"/>
                <w:lang w:eastAsia="sk-SK"/>
              </w:rPr>
              <w:t>infrastructură</w:t>
            </w:r>
            <w:proofErr w:type="spellEnd"/>
            <w:r w:rsidR="006803E5" w:rsidRPr="008C57FF">
              <w:rPr>
                <w:i/>
                <w:sz w:val="20"/>
                <w:lang w:eastAsia="sk-SK"/>
              </w:rPr>
              <w:t xml:space="preserve"> </w:t>
            </w:r>
            <w:r w:rsidR="006A2379" w:rsidRPr="008C57FF">
              <w:rPr>
                <w:i/>
                <w:sz w:val="20"/>
                <w:lang w:eastAsia="sk-SK"/>
              </w:rPr>
              <w:t xml:space="preserve">- </w:t>
            </w:r>
            <w:proofErr w:type="spellStart"/>
            <w:r w:rsidR="006A2379" w:rsidRPr="008C57FF">
              <w:rPr>
                <w:i/>
                <w:sz w:val="20"/>
                <w:lang w:eastAsia="sk-SK"/>
              </w:rPr>
              <w:t>c</w:t>
            </w:r>
            <w:r w:rsidR="00CA7CE4">
              <w:rPr>
                <w:i/>
                <w:sz w:val="20"/>
                <w:lang w:eastAsia="sk-SK"/>
              </w:rPr>
              <w:t>entru</w:t>
            </w:r>
            <w:proofErr w:type="spellEnd"/>
            <w:r w:rsidR="006803E5" w:rsidRPr="008C57FF">
              <w:rPr>
                <w:i/>
                <w:sz w:val="20"/>
                <w:lang w:eastAsia="sk-SK"/>
              </w:rPr>
              <w:t xml:space="preserve"> de </w:t>
            </w:r>
            <w:proofErr w:type="spellStart"/>
            <w:r w:rsidR="006803E5" w:rsidRPr="008C57FF">
              <w:rPr>
                <w:i/>
                <w:sz w:val="20"/>
                <w:lang w:eastAsia="sk-SK"/>
              </w:rPr>
              <w:t>informare</w:t>
            </w:r>
            <w:proofErr w:type="spellEnd"/>
            <w:r w:rsidR="006803E5" w:rsidRPr="008C57FF">
              <w:rPr>
                <w:i/>
                <w:sz w:val="20"/>
                <w:lang w:eastAsia="sk-SK"/>
              </w:rPr>
              <w:t>,</w:t>
            </w:r>
            <w:r w:rsidR="00CA7CE4">
              <w:rPr>
                <w:i/>
                <w:sz w:val="20"/>
                <w:lang w:eastAsia="sk-SK"/>
              </w:rPr>
              <w:t xml:space="preserve"> </w:t>
            </w:r>
            <w:proofErr w:type="spellStart"/>
            <w:r w:rsidR="00CA7CE4">
              <w:rPr>
                <w:i/>
                <w:sz w:val="20"/>
                <w:lang w:eastAsia="sk-SK"/>
              </w:rPr>
              <w:t>panouri</w:t>
            </w:r>
            <w:proofErr w:type="spellEnd"/>
            <w:r w:rsidR="00CA7CE4">
              <w:rPr>
                <w:i/>
                <w:sz w:val="20"/>
                <w:lang w:eastAsia="sk-SK"/>
              </w:rPr>
              <w:t xml:space="preserve"> informative</w:t>
            </w:r>
            <w:r w:rsidR="006803E5" w:rsidRPr="008C57FF">
              <w:rPr>
                <w:i/>
                <w:sz w:val="20"/>
                <w:lang w:eastAsia="sk-SK"/>
              </w:rPr>
              <w:t xml:space="preserve">, </w:t>
            </w:r>
            <w:proofErr w:type="spellStart"/>
            <w:r w:rsidR="006803E5" w:rsidRPr="008C57FF">
              <w:rPr>
                <w:i/>
                <w:sz w:val="20"/>
                <w:lang w:eastAsia="sk-SK"/>
              </w:rPr>
              <w:t>trasee</w:t>
            </w:r>
            <w:proofErr w:type="spellEnd"/>
            <w:r w:rsidR="006803E5" w:rsidRPr="008C57FF">
              <w:rPr>
                <w:i/>
                <w:sz w:val="20"/>
                <w:lang w:eastAsia="sk-SK"/>
              </w:rPr>
              <w:t xml:space="preserve"> </w:t>
            </w:r>
            <w:proofErr w:type="spellStart"/>
            <w:r w:rsidR="006803E5" w:rsidRPr="008C57FF">
              <w:rPr>
                <w:i/>
                <w:sz w:val="20"/>
                <w:lang w:eastAsia="sk-SK"/>
              </w:rPr>
              <w:t>tematice</w:t>
            </w:r>
            <w:proofErr w:type="spellEnd"/>
            <w:r w:rsidR="006803E5" w:rsidRPr="008C57FF">
              <w:rPr>
                <w:i/>
                <w:sz w:val="20"/>
                <w:lang w:eastAsia="sk-SK"/>
              </w:rPr>
              <w:t xml:space="preserve"> etc.) </w:t>
            </w:r>
            <w:r w:rsidR="00524E10" w:rsidRPr="008C57FF">
              <w:rPr>
                <w:sz w:val="20"/>
                <w:lang w:val="ro-RO"/>
              </w:rPr>
              <w:t>max 3 pct</w:t>
            </w:r>
          </w:p>
          <w:p w14:paraId="1040FEA3" w14:textId="258721F1" w:rsidR="000C0C3D" w:rsidRPr="008C57FF" w:rsidRDefault="000C0C3D" w:rsidP="00915ADF">
            <w:pPr>
              <w:pStyle w:val="ListParagraph"/>
              <w:numPr>
                <w:ilvl w:val="0"/>
                <w:numId w:val="32"/>
              </w:numPr>
              <w:jc w:val="both"/>
              <w:rPr>
                <w:sz w:val="20"/>
                <w:lang w:val="ro-RO"/>
              </w:rPr>
            </w:pPr>
            <w:r w:rsidRPr="008C57FF">
              <w:rPr>
                <w:sz w:val="20"/>
                <w:lang w:val="ro-RO"/>
              </w:rPr>
              <w:t>Contextul proiectului este prezentat</w:t>
            </w:r>
            <w:r w:rsidR="00915ADF" w:rsidRPr="008C57FF">
              <w:rPr>
                <w:sz w:val="20"/>
                <w:lang w:val="ro-RO"/>
              </w:rPr>
              <w:t xml:space="preserve"> într-un mod coerent</w:t>
            </w:r>
            <w:r w:rsidRPr="008C57FF">
              <w:rPr>
                <w:sz w:val="20"/>
                <w:lang w:val="ro-RO"/>
              </w:rPr>
              <w:t>, inclusiv demersurile realizate anterior în vederea conservării biodiversităţii. Grupurile ţintă su</w:t>
            </w:r>
            <w:r w:rsidR="00807FCB" w:rsidRPr="008C57FF">
              <w:rPr>
                <w:sz w:val="20"/>
                <w:lang w:val="ro-RO"/>
              </w:rPr>
              <w:t>nt identificate şi cuantificate. P</w:t>
            </w:r>
            <w:r w:rsidRPr="008C57FF">
              <w:rPr>
                <w:sz w:val="20"/>
                <w:lang w:val="ro-RO"/>
              </w:rPr>
              <w:t xml:space="preserve">roblemele şi ameninţările sunt identificate, suficient detaliate (pentru a putea fi stabilit impactul acestora asupra biodiversităţii) şi sunt corelate cu activităţile proiectului </w:t>
            </w:r>
            <w:r w:rsidR="00524E10" w:rsidRPr="008C57FF">
              <w:rPr>
                <w:sz w:val="20"/>
                <w:lang w:val="ro-RO"/>
              </w:rPr>
              <w:t>– max 3 pct</w:t>
            </w:r>
          </w:p>
          <w:p w14:paraId="28757275" w14:textId="19C0751B" w:rsidR="000C0C3D" w:rsidRPr="008C57FF" w:rsidRDefault="000C0C3D" w:rsidP="00915ADF">
            <w:pPr>
              <w:pStyle w:val="ListParagraph"/>
              <w:numPr>
                <w:ilvl w:val="0"/>
                <w:numId w:val="32"/>
              </w:numPr>
              <w:jc w:val="both"/>
              <w:rPr>
                <w:sz w:val="20"/>
                <w:lang w:val="ro-RO"/>
              </w:rPr>
            </w:pPr>
            <w:r w:rsidRPr="008C57FF">
              <w:rPr>
                <w:sz w:val="20"/>
                <w:lang w:val="ro-RO"/>
              </w:rPr>
              <w:t xml:space="preserve">Obiectivele, </w:t>
            </w:r>
            <w:r w:rsidR="00807FCB" w:rsidRPr="008C57FF">
              <w:rPr>
                <w:sz w:val="20"/>
                <w:lang w:val="ro-RO"/>
              </w:rPr>
              <w:t>activitățile</w:t>
            </w:r>
            <w:r w:rsidRPr="008C57FF">
              <w:rPr>
                <w:sz w:val="20"/>
                <w:lang w:val="ro-RO"/>
              </w:rPr>
              <w:t xml:space="preserve"> şi rezultatele proiectului sunt corect formulate</w:t>
            </w:r>
            <w:r w:rsidR="00807FCB" w:rsidRPr="008C57FF">
              <w:rPr>
                <w:sz w:val="20"/>
                <w:lang w:val="ro-RO"/>
              </w:rPr>
              <w:t xml:space="preserve"> și există o corelare logică între problemele/</w:t>
            </w:r>
            <w:r w:rsidR="00943357" w:rsidRPr="008C57FF">
              <w:rPr>
                <w:sz w:val="20"/>
                <w:lang w:val="ro-RO"/>
              </w:rPr>
              <w:t>deficiențele</w:t>
            </w:r>
            <w:r w:rsidR="00807FCB" w:rsidRPr="008C57FF">
              <w:rPr>
                <w:sz w:val="20"/>
                <w:lang w:val="ro-RO"/>
              </w:rPr>
              <w:t xml:space="preserve"> identificate şi rezultatele proiectului </w:t>
            </w:r>
            <w:r w:rsidRPr="008C57FF">
              <w:rPr>
                <w:sz w:val="20"/>
                <w:lang w:val="ro-RO"/>
              </w:rPr>
              <w:t>(sec</w:t>
            </w:r>
            <w:r w:rsidR="007B3468" w:rsidRPr="008C57FF">
              <w:rPr>
                <w:sz w:val="20"/>
                <w:lang w:val="ro-RO"/>
              </w:rPr>
              <w:t>ţ</w:t>
            </w:r>
            <w:r w:rsidRPr="008C57FF">
              <w:rPr>
                <w:sz w:val="20"/>
                <w:lang w:val="ro-RO"/>
              </w:rPr>
              <w:t>iunea Obiective</w:t>
            </w:r>
            <w:r w:rsidR="004D1E93" w:rsidRPr="008C57FF">
              <w:rPr>
                <w:sz w:val="20"/>
                <w:lang w:val="ro-RO"/>
              </w:rPr>
              <w:t xml:space="preserve"> proiect</w:t>
            </w:r>
            <w:r w:rsidRPr="008C57FF">
              <w:rPr>
                <w:sz w:val="20"/>
                <w:lang w:val="ro-RO"/>
              </w:rPr>
              <w:t xml:space="preserve"> </w:t>
            </w:r>
            <w:r w:rsidR="007B3468" w:rsidRPr="008C57FF">
              <w:rPr>
                <w:sz w:val="20"/>
                <w:lang w:val="ro-RO"/>
              </w:rPr>
              <w:t>ş</w:t>
            </w:r>
            <w:r w:rsidRPr="008C57FF">
              <w:rPr>
                <w:sz w:val="20"/>
                <w:lang w:val="ro-RO"/>
              </w:rPr>
              <w:t>i Rezultate</w:t>
            </w:r>
            <w:r w:rsidR="004D1E93" w:rsidRPr="008C57FF">
              <w:rPr>
                <w:sz w:val="20"/>
                <w:lang w:val="ro-RO"/>
              </w:rPr>
              <w:t xml:space="preserve"> aşteptate</w:t>
            </w:r>
            <w:r w:rsidRPr="008C57FF">
              <w:rPr>
                <w:sz w:val="20"/>
                <w:lang w:val="ro-RO"/>
              </w:rPr>
              <w:t>)</w:t>
            </w:r>
            <w:r w:rsidR="00915ADF" w:rsidRPr="008C57FF">
              <w:rPr>
                <w:sz w:val="20"/>
                <w:lang w:val="ro-RO"/>
              </w:rPr>
              <w:t xml:space="preserve">. </w:t>
            </w:r>
            <w:r w:rsidRPr="008C57FF">
              <w:rPr>
                <w:sz w:val="20"/>
                <w:lang w:val="ro-RO"/>
              </w:rPr>
              <w:t>Documentaţia suport furnizată fundamentează şi susţine în mod relevant activităţile propuse în proiect</w:t>
            </w:r>
            <w:r w:rsidR="00524E10" w:rsidRPr="008C57FF">
              <w:rPr>
                <w:sz w:val="20"/>
                <w:lang w:val="ro-RO"/>
              </w:rPr>
              <w:t xml:space="preserve"> – max 3 pct</w:t>
            </w:r>
          </w:p>
          <w:p w14:paraId="3CB4B1AB" w14:textId="07595604" w:rsidR="00943357" w:rsidRPr="008C57FF" w:rsidRDefault="00943357" w:rsidP="00943357">
            <w:pPr>
              <w:pStyle w:val="ListParagraph"/>
              <w:numPr>
                <w:ilvl w:val="0"/>
                <w:numId w:val="32"/>
              </w:numPr>
              <w:jc w:val="both"/>
              <w:rPr>
                <w:sz w:val="20"/>
                <w:lang w:val="ro-RO"/>
              </w:rPr>
            </w:pPr>
            <w:r w:rsidRPr="008C57FF">
              <w:rPr>
                <w:sz w:val="20"/>
                <w:lang w:val="ro-RO"/>
              </w:rPr>
              <w:t xml:space="preserve">Rezultatele anticipate sunt cuantificabile şi corelate cu indicatorii proiectului. Indicatorii propuşi sunt corect identificaţi şi permit monitorizarea implementării proiectului </w:t>
            </w:r>
            <w:r w:rsidR="00524E10" w:rsidRPr="008C57FF">
              <w:rPr>
                <w:sz w:val="20"/>
                <w:lang w:val="ro-RO"/>
              </w:rPr>
              <w:t xml:space="preserve">– max 3 </w:t>
            </w:r>
            <w:r w:rsidR="00524E10" w:rsidRPr="008C57FF">
              <w:rPr>
                <w:sz w:val="20"/>
                <w:lang w:val="ro-RO"/>
              </w:rPr>
              <w:lastRenderedPageBreak/>
              <w:t>pct</w:t>
            </w:r>
          </w:p>
          <w:p w14:paraId="7B10CBAD" w14:textId="4E98DF7B" w:rsidR="00807FCB" w:rsidRPr="008C57FF" w:rsidRDefault="000C0C3D" w:rsidP="00915ADF">
            <w:pPr>
              <w:pStyle w:val="ListParagraph"/>
              <w:numPr>
                <w:ilvl w:val="0"/>
                <w:numId w:val="32"/>
              </w:numPr>
              <w:jc w:val="both"/>
              <w:rPr>
                <w:sz w:val="20"/>
                <w:lang w:val="ro-RO"/>
              </w:rPr>
            </w:pPr>
            <w:r w:rsidRPr="008C57FF">
              <w:rPr>
                <w:sz w:val="20"/>
                <w:lang w:val="ro-RO"/>
              </w:rPr>
              <w:t>Calendarul activităţilor asigură o derulare optimă a proiectului (durata de realizare a activităţilor preliminare/pregătitoare, proceduri de obţinere a a</w:t>
            </w:r>
            <w:r w:rsidR="00807FCB" w:rsidRPr="008C57FF">
              <w:rPr>
                <w:sz w:val="20"/>
                <w:lang w:val="ro-RO"/>
              </w:rPr>
              <w:t>utorizaţii/avize/permise etc.), este corelat cu p</w:t>
            </w:r>
            <w:r w:rsidRPr="008C57FF">
              <w:rPr>
                <w:sz w:val="20"/>
                <w:lang w:val="ro-RO"/>
              </w:rPr>
              <w:t>lanul de achiziţii</w:t>
            </w:r>
            <w:r w:rsidR="00807FCB" w:rsidRPr="008C57FF">
              <w:rPr>
                <w:sz w:val="20"/>
                <w:lang w:val="ro-RO"/>
              </w:rPr>
              <w:t xml:space="preserve"> respectă legislaţia în vigoare.</w:t>
            </w:r>
            <w:r w:rsidR="00524E10" w:rsidRPr="008C57FF">
              <w:rPr>
                <w:sz w:val="20"/>
                <w:lang w:val="ro-RO"/>
              </w:rPr>
              <w:t xml:space="preserve"> – max 3 pct</w:t>
            </w:r>
          </w:p>
          <w:p w14:paraId="4E62B4E4" w14:textId="1D836E48" w:rsidR="006E420E" w:rsidRPr="008C57FF" w:rsidRDefault="006E420E" w:rsidP="00943357">
            <w:pPr>
              <w:pStyle w:val="ListParagraph"/>
              <w:numPr>
                <w:ilvl w:val="0"/>
                <w:numId w:val="32"/>
              </w:numPr>
              <w:jc w:val="both"/>
              <w:rPr>
                <w:sz w:val="20"/>
                <w:lang w:val="ro-RO"/>
              </w:rPr>
            </w:pPr>
            <w:r w:rsidRPr="008C57FF">
              <w:rPr>
                <w:iCs/>
                <w:sz w:val="20"/>
                <w:lang w:val="ro-RO"/>
              </w:rPr>
              <w:t xml:space="preserve">Riscurile sunt identificate într-o manieră coerentă şi </w:t>
            </w:r>
            <w:r w:rsidR="00943357" w:rsidRPr="008C57FF">
              <w:rPr>
                <w:iCs/>
                <w:sz w:val="20"/>
                <w:lang w:val="ro-RO"/>
              </w:rPr>
              <w:t>m</w:t>
            </w:r>
            <w:r w:rsidRPr="008C57FF">
              <w:rPr>
                <w:iCs/>
                <w:sz w:val="20"/>
                <w:lang w:val="ro-RO"/>
              </w:rPr>
              <w:t>ăsurile de prevenire şi diminuare a riscurilor sunt prezentate şi detaliate.</w:t>
            </w:r>
            <w:r w:rsidR="00524E10" w:rsidRPr="008C57FF">
              <w:rPr>
                <w:sz w:val="20"/>
                <w:lang w:val="ro-RO"/>
              </w:rPr>
              <w:t xml:space="preserve"> – max 2 pct</w:t>
            </w:r>
          </w:p>
          <w:p w14:paraId="3BC27136" w14:textId="7ED2D9E6" w:rsidR="00943357" w:rsidRPr="00A34454" w:rsidRDefault="00943357" w:rsidP="00524E10">
            <w:pPr>
              <w:pStyle w:val="ListParagraph"/>
              <w:numPr>
                <w:ilvl w:val="0"/>
                <w:numId w:val="32"/>
              </w:numPr>
              <w:jc w:val="both"/>
              <w:rPr>
                <w:sz w:val="20"/>
              </w:rPr>
            </w:pPr>
            <w:r w:rsidRPr="008C57FF">
              <w:rPr>
                <w:iCs/>
                <w:sz w:val="20"/>
                <w:lang w:val="ro-RO"/>
              </w:rPr>
              <w:t>Dacă proiectul conține lucrări de infrastructură, modul de identificare a nevoii de infrastructură este justificat și este corelat c</w:t>
            </w:r>
            <w:r w:rsidR="00AD43DB" w:rsidRPr="008C57FF">
              <w:rPr>
                <w:iCs/>
                <w:sz w:val="20"/>
                <w:lang w:val="ro-RO"/>
              </w:rPr>
              <w:t>u</w:t>
            </w:r>
            <w:r w:rsidRPr="008C57FF">
              <w:rPr>
                <w:iCs/>
                <w:sz w:val="20"/>
                <w:lang w:val="ro-RO"/>
              </w:rPr>
              <w:t xml:space="preserve"> obiectivele generale și specific ale proiectului</w:t>
            </w:r>
            <w:r w:rsidR="00524E10" w:rsidRPr="008C57FF">
              <w:rPr>
                <w:iCs/>
                <w:sz w:val="20"/>
                <w:lang w:val="ro-RO"/>
              </w:rPr>
              <w:t xml:space="preserve"> </w:t>
            </w:r>
            <w:r w:rsidR="00524E10" w:rsidRPr="008C57FF">
              <w:rPr>
                <w:sz w:val="20"/>
                <w:lang w:val="ro-RO"/>
              </w:rPr>
              <w:t>– max 3 pct (pentru proiectele care nu conțin lucrări de infrastructură, punctele se redistr</w:t>
            </w:r>
            <w:r w:rsidR="002622ED" w:rsidRPr="008C57FF">
              <w:rPr>
                <w:sz w:val="20"/>
                <w:lang w:val="ro-RO"/>
              </w:rPr>
              <w:t>i</w:t>
            </w:r>
            <w:r w:rsidR="00524E10" w:rsidRPr="008C57FF">
              <w:rPr>
                <w:sz w:val="20"/>
                <w:lang w:val="ro-RO"/>
              </w:rPr>
              <w:t>buie criteriilor 1, 3 și 4</w:t>
            </w:r>
            <w:r w:rsidR="00786E67" w:rsidRPr="008C57FF">
              <w:rPr>
                <w:sz w:val="20"/>
                <w:lang w:val="ro-RO"/>
              </w:rPr>
              <w:t xml:space="preserve"> – 1 punct suplimentar pentru fiecare criteriu</w:t>
            </w:r>
            <w:r w:rsidR="00524E10" w:rsidRPr="008C57FF">
              <w:rPr>
                <w:sz w:val="20"/>
                <w:lang w:val="ro-RO"/>
              </w:rPr>
              <w:t>)</w:t>
            </w:r>
          </w:p>
        </w:tc>
        <w:tc>
          <w:tcPr>
            <w:tcW w:w="850" w:type="dxa"/>
          </w:tcPr>
          <w:p w14:paraId="2D7DEB0D" w14:textId="77777777" w:rsidR="000C0C3D" w:rsidRPr="00CE6C2E" w:rsidRDefault="00943357" w:rsidP="00F16F05">
            <w:pPr>
              <w:jc w:val="center"/>
              <w:rPr>
                <w:i/>
                <w:sz w:val="20"/>
                <w:szCs w:val="20"/>
              </w:rPr>
            </w:pPr>
            <w:r>
              <w:rPr>
                <w:i/>
                <w:sz w:val="20"/>
                <w:szCs w:val="20"/>
              </w:rPr>
              <w:lastRenderedPageBreak/>
              <w:t>20</w:t>
            </w:r>
          </w:p>
        </w:tc>
        <w:tc>
          <w:tcPr>
            <w:tcW w:w="850" w:type="dxa"/>
          </w:tcPr>
          <w:p w14:paraId="52AF21AC" w14:textId="77777777" w:rsidR="000C0C3D" w:rsidRPr="00CE6C2E" w:rsidRDefault="000C0C3D" w:rsidP="004904E4">
            <w:pPr>
              <w:jc w:val="center"/>
              <w:rPr>
                <w:i/>
                <w:sz w:val="20"/>
                <w:szCs w:val="20"/>
              </w:rPr>
            </w:pPr>
            <w:r w:rsidRPr="00CE6C2E">
              <w:rPr>
                <w:i/>
                <w:sz w:val="20"/>
                <w:szCs w:val="20"/>
              </w:rPr>
              <w:t>1</w:t>
            </w:r>
            <w:r w:rsidR="00943357">
              <w:rPr>
                <w:i/>
                <w:sz w:val="20"/>
                <w:szCs w:val="20"/>
              </w:rPr>
              <w:t>4</w:t>
            </w:r>
          </w:p>
        </w:tc>
      </w:tr>
      <w:tr w:rsidR="000C0C3D" w:rsidRPr="00CE6C2E" w14:paraId="64AA89AA" w14:textId="77777777" w:rsidTr="00F16F05">
        <w:trPr>
          <w:trHeight w:val="87"/>
          <w:jc w:val="center"/>
        </w:trPr>
        <w:tc>
          <w:tcPr>
            <w:tcW w:w="8173" w:type="dxa"/>
            <w:gridSpan w:val="3"/>
          </w:tcPr>
          <w:p w14:paraId="08A8775F" w14:textId="77777777" w:rsidR="000C0C3D" w:rsidRPr="00CE6C2E" w:rsidRDefault="000C0C3D" w:rsidP="00F16F05">
            <w:pPr>
              <w:jc w:val="both"/>
              <w:rPr>
                <w:b/>
                <w:i/>
                <w:sz w:val="20"/>
                <w:szCs w:val="20"/>
              </w:rPr>
            </w:pPr>
            <w:r w:rsidRPr="00CE6C2E">
              <w:rPr>
                <w:b/>
                <w:i/>
                <w:sz w:val="20"/>
                <w:szCs w:val="20"/>
              </w:rPr>
              <w:lastRenderedPageBreak/>
              <w:t>2.2 Cadrul de implementare a proiectului (capacitate şi personal)</w:t>
            </w:r>
          </w:p>
        </w:tc>
        <w:tc>
          <w:tcPr>
            <w:tcW w:w="850" w:type="dxa"/>
          </w:tcPr>
          <w:p w14:paraId="41F83AA6" w14:textId="77777777" w:rsidR="000C0C3D" w:rsidRPr="00CE6C2E" w:rsidRDefault="000C0C3D" w:rsidP="00F16F05">
            <w:pPr>
              <w:spacing w:line="256" w:lineRule="auto"/>
              <w:jc w:val="center"/>
              <w:rPr>
                <w:i/>
                <w:sz w:val="20"/>
                <w:szCs w:val="20"/>
              </w:rPr>
            </w:pPr>
            <w:r w:rsidRPr="00CE6C2E">
              <w:rPr>
                <w:i/>
                <w:sz w:val="20"/>
                <w:szCs w:val="20"/>
              </w:rPr>
              <w:t>10</w:t>
            </w:r>
          </w:p>
        </w:tc>
        <w:tc>
          <w:tcPr>
            <w:tcW w:w="850" w:type="dxa"/>
          </w:tcPr>
          <w:p w14:paraId="6AEEC28D" w14:textId="77777777" w:rsidR="000C0C3D" w:rsidRPr="00CE6C2E" w:rsidRDefault="00943357" w:rsidP="00F16F05">
            <w:pPr>
              <w:spacing w:line="256" w:lineRule="auto"/>
              <w:jc w:val="center"/>
              <w:rPr>
                <w:i/>
                <w:sz w:val="20"/>
                <w:szCs w:val="20"/>
              </w:rPr>
            </w:pPr>
            <w:r>
              <w:rPr>
                <w:i/>
                <w:sz w:val="20"/>
                <w:szCs w:val="20"/>
              </w:rPr>
              <w:t>7</w:t>
            </w:r>
          </w:p>
        </w:tc>
      </w:tr>
      <w:tr w:rsidR="000C0C3D" w:rsidRPr="006409BA" w14:paraId="054A9D8D" w14:textId="77777777" w:rsidTr="00F16F05">
        <w:trPr>
          <w:trHeight w:val="1061"/>
          <w:jc w:val="center"/>
        </w:trPr>
        <w:tc>
          <w:tcPr>
            <w:tcW w:w="8173" w:type="dxa"/>
            <w:gridSpan w:val="3"/>
          </w:tcPr>
          <w:p w14:paraId="7D703511" w14:textId="77777777" w:rsidR="000C0C3D" w:rsidRPr="006409BA" w:rsidRDefault="000C0C3D" w:rsidP="00F16F05">
            <w:pPr>
              <w:snapToGrid w:val="0"/>
              <w:spacing w:before="60" w:after="40"/>
              <w:jc w:val="both"/>
              <w:rPr>
                <w:iCs/>
                <w:sz w:val="20"/>
                <w:szCs w:val="20"/>
              </w:rPr>
            </w:pPr>
            <w:r w:rsidRPr="006409BA">
              <w:rPr>
                <w:iCs/>
                <w:sz w:val="20"/>
                <w:szCs w:val="20"/>
              </w:rPr>
              <w:t xml:space="preserve">Unitatea de Implementare a proiectului (UIP): </w:t>
            </w:r>
          </w:p>
          <w:p w14:paraId="54B0C61C" w14:textId="1DCB4695"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unitatea de implementare a proiectului (UIP) este dimensionată în funcţie de necesităţil</w:t>
            </w:r>
            <w:r w:rsidR="006A2379">
              <w:rPr>
                <w:iCs/>
                <w:noProof/>
                <w:sz w:val="20"/>
                <w:lang w:val="ro-RO" w:eastAsia="en-US"/>
              </w:rPr>
              <w:t>e de implementare a proiectului</w:t>
            </w:r>
            <w:r w:rsidR="00524E10">
              <w:rPr>
                <w:iCs/>
                <w:noProof/>
                <w:sz w:val="20"/>
                <w:lang w:val="ro-RO" w:eastAsia="en-US"/>
              </w:rPr>
              <w:t xml:space="preserve">- max </w:t>
            </w:r>
            <w:r w:rsidR="006A2379">
              <w:rPr>
                <w:iCs/>
                <w:noProof/>
                <w:sz w:val="20"/>
                <w:lang w:val="ro-RO" w:eastAsia="en-US"/>
              </w:rPr>
              <w:t>2</w:t>
            </w:r>
            <w:r w:rsidR="00524E10">
              <w:rPr>
                <w:iCs/>
                <w:noProof/>
                <w:sz w:val="20"/>
                <w:lang w:val="ro-RO" w:eastAsia="en-US"/>
              </w:rPr>
              <w:t xml:space="preserve"> pct</w:t>
            </w:r>
          </w:p>
          <w:p w14:paraId="1CAD009B" w14:textId="215D7703"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responsabilităţile persoanelor sunt bine definite şi corelate cu fişele de post ale acestora / contractele de servicii (</w:t>
            </w:r>
            <w:r w:rsidR="006A2379">
              <w:rPr>
                <w:iCs/>
                <w:noProof/>
                <w:sz w:val="20"/>
                <w:lang w:val="ro-RO" w:eastAsia="en-US"/>
              </w:rPr>
              <w:t xml:space="preserve">dacă se prevede externalizarea) </w:t>
            </w:r>
            <w:r w:rsidR="00524E10">
              <w:rPr>
                <w:iCs/>
                <w:noProof/>
                <w:sz w:val="20"/>
                <w:lang w:val="ro-RO" w:eastAsia="en-US"/>
              </w:rPr>
              <w:t xml:space="preserve">- max </w:t>
            </w:r>
            <w:r w:rsidR="006A2379">
              <w:rPr>
                <w:iCs/>
                <w:noProof/>
                <w:sz w:val="20"/>
                <w:lang w:val="ro-RO" w:eastAsia="en-US"/>
              </w:rPr>
              <w:t>1</w:t>
            </w:r>
            <w:r w:rsidR="00524E10">
              <w:rPr>
                <w:iCs/>
                <w:noProof/>
                <w:sz w:val="20"/>
                <w:lang w:val="ro-RO" w:eastAsia="en-US"/>
              </w:rPr>
              <w:t xml:space="preserve"> pct</w:t>
            </w:r>
          </w:p>
          <w:p w14:paraId="33FD0B62" w14:textId="7DB59B5D"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 xml:space="preserve">relaţiile de muncă în cadrul UIP sunt prezentate şi detaliate </w:t>
            </w:r>
            <w:r w:rsidR="00524E10">
              <w:rPr>
                <w:iCs/>
                <w:noProof/>
                <w:sz w:val="20"/>
                <w:lang w:val="ro-RO" w:eastAsia="en-US"/>
              </w:rPr>
              <w:t xml:space="preserve"> - max </w:t>
            </w:r>
            <w:r w:rsidR="006A2379">
              <w:rPr>
                <w:iCs/>
                <w:noProof/>
                <w:sz w:val="20"/>
                <w:lang w:val="ro-RO" w:eastAsia="en-US"/>
              </w:rPr>
              <w:t>1</w:t>
            </w:r>
            <w:r w:rsidR="00524E10">
              <w:rPr>
                <w:iCs/>
                <w:noProof/>
                <w:sz w:val="20"/>
                <w:lang w:val="ro-RO" w:eastAsia="en-US"/>
              </w:rPr>
              <w:t xml:space="preserve"> pct</w:t>
            </w:r>
          </w:p>
          <w:p w14:paraId="0DAA769C" w14:textId="7560CCAF"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nivelul de experienţă profesională a personalului UIP este corelat cu pragurile de eligibil</w:t>
            </w:r>
            <w:r w:rsidR="006A2379">
              <w:rPr>
                <w:iCs/>
                <w:noProof/>
                <w:sz w:val="20"/>
                <w:lang w:val="ro-RO" w:eastAsia="en-US"/>
              </w:rPr>
              <w:t>i</w:t>
            </w:r>
            <w:r w:rsidRPr="006409BA">
              <w:rPr>
                <w:iCs/>
                <w:noProof/>
                <w:sz w:val="20"/>
                <w:lang w:val="ro-RO" w:eastAsia="en-US"/>
              </w:rPr>
              <w:t xml:space="preserve">tate a salariilor </w:t>
            </w:r>
            <w:r w:rsidR="00524E10">
              <w:rPr>
                <w:iCs/>
                <w:noProof/>
                <w:sz w:val="20"/>
                <w:lang w:val="ro-RO" w:eastAsia="en-US"/>
              </w:rPr>
              <w:t>- max 2 pct</w:t>
            </w:r>
          </w:p>
        </w:tc>
        <w:tc>
          <w:tcPr>
            <w:tcW w:w="850" w:type="dxa"/>
          </w:tcPr>
          <w:p w14:paraId="5F950780" w14:textId="77777777" w:rsidR="000C0C3D" w:rsidRPr="006409BA" w:rsidRDefault="000C0C3D" w:rsidP="004904E4">
            <w:pPr>
              <w:spacing w:line="256" w:lineRule="auto"/>
              <w:jc w:val="center"/>
              <w:rPr>
                <w:sz w:val="20"/>
                <w:szCs w:val="20"/>
              </w:rPr>
            </w:pPr>
          </w:p>
        </w:tc>
        <w:tc>
          <w:tcPr>
            <w:tcW w:w="850" w:type="dxa"/>
          </w:tcPr>
          <w:p w14:paraId="734DA89E" w14:textId="77777777" w:rsidR="000C0C3D" w:rsidRPr="006409BA" w:rsidRDefault="000C0C3D" w:rsidP="004904E4">
            <w:pPr>
              <w:spacing w:line="256" w:lineRule="auto"/>
              <w:jc w:val="center"/>
              <w:rPr>
                <w:sz w:val="20"/>
                <w:szCs w:val="20"/>
              </w:rPr>
            </w:pPr>
          </w:p>
        </w:tc>
      </w:tr>
      <w:tr w:rsidR="000C0C3D" w:rsidRPr="006409BA" w14:paraId="1D73DEC3" w14:textId="77777777" w:rsidTr="00CA7CE4">
        <w:trPr>
          <w:trHeight w:val="375"/>
          <w:jc w:val="center"/>
        </w:trPr>
        <w:tc>
          <w:tcPr>
            <w:tcW w:w="8173" w:type="dxa"/>
            <w:gridSpan w:val="3"/>
          </w:tcPr>
          <w:p w14:paraId="1A8AF049" w14:textId="364EC4EE" w:rsidR="000C0C3D" w:rsidRPr="006409BA" w:rsidRDefault="000C0C3D" w:rsidP="00F16F05">
            <w:pPr>
              <w:snapToGrid w:val="0"/>
              <w:spacing w:before="60" w:after="40"/>
              <w:jc w:val="both"/>
              <w:rPr>
                <w:iCs/>
                <w:sz w:val="20"/>
                <w:szCs w:val="20"/>
              </w:rPr>
            </w:pPr>
            <w:r w:rsidRPr="006409BA">
              <w:rPr>
                <w:iCs/>
                <w:sz w:val="20"/>
                <w:szCs w:val="20"/>
              </w:rPr>
              <w:t xml:space="preserve">În cazul în care </w:t>
            </w:r>
            <w:r w:rsidR="006E420E">
              <w:rPr>
                <w:iCs/>
                <w:sz w:val="20"/>
                <w:szCs w:val="20"/>
              </w:rPr>
              <w:t>solicitantul</w:t>
            </w:r>
            <w:r w:rsidRPr="006409BA">
              <w:rPr>
                <w:iCs/>
                <w:sz w:val="20"/>
                <w:szCs w:val="20"/>
              </w:rPr>
              <w:t>/partenerii implementează activităţi din proiect</w:t>
            </w:r>
            <w:r w:rsidR="00943357">
              <w:rPr>
                <w:iCs/>
                <w:sz w:val="20"/>
                <w:szCs w:val="20"/>
              </w:rPr>
              <w:t>, acest punct va fi evaluat și din perspectiva capacității de asigurare a expertizei tehnice necesare implementării activităților</w:t>
            </w:r>
            <w:r w:rsidR="006A2379">
              <w:rPr>
                <w:iCs/>
                <w:sz w:val="20"/>
                <w:szCs w:val="20"/>
              </w:rPr>
              <w:t xml:space="preserve"> (max 4 pct)</w:t>
            </w:r>
            <w:r w:rsidRPr="006409BA">
              <w:rPr>
                <w:iCs/>
                <w:sz w:val="20"/>
                <w:szCs w:val="20"/>
              </w:rPr>
              <w:t>:</w:t>
            </w:r>
          </w:p>
          <w:p w14:paraId="5F30CDA0" w14:textId="77777777"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aceştia au experienţă anterioară relevantă pentru activităţile respective.</w:t>
            </w:r>
          </w:p>
          <w:p w14:paraId="6E4D5A4C" w14:textId="77777777"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 xml:space="preserve">alocarea resurselor umane şi financiare este dimensionată în funcţie de experienţa anterioară a instituţiilor şi de necesităţile de implementare a proiectului. </w:t>
            </w:r>
          </w:p>
          <w:p w14:paraId="288E1A62" w14:textId="77777777"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responsabilităţile instituţiilor şi a persoanelor implicate în implementarea acestor activităţi sunt bine definite şi corelate cu experienţa de implementare a proiectului.</w:t>
            </w:r>
          </w:p>
          <w:p w14:paraId="7B3C6150" w14:textId="77777777" w:rsidR="00943357" w:rsidRDefault="000C0C3D" w:rsidP="00943357">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nivelul de experienţă profesională a personalului care implementează activităţi este corelat cu pragurile de eligibiltate a salariilor</w:t>
            </w:r>
            <w:r w:rsidR="008F7DF9" w:rsidRPr="006409BA">
              <w:rPr>
                <w:iCs/>
                <w:noProof/>
                <w:sz w:val="20"/>
                <w:lang w:val="ro-RO" w:eastAsia="en-US"/>
              </w:rPr>
              <w:t>.</w:t>
            </w:r>
            <w:r w:rsidRPr="006409BA">
              <w:rPr>
                <w:iCs/>
                <w:noProof/>
                <w:sz w:val="20"/>
                <w:lang w:val="ro-RO" w:eastAsia="en-US"/>
              </w:rPr>
              <w:t xml:space="preserve"> </w:t>
            </w:r>
          </w:p>
          <w:p w14:paraId="6E96F658" w14:textId="1180DD01" w:rsidR="006A2379" w:rsidRPr="006A2379" w:rsidRDefault="006A2379" w:rsidP="006A2379">
            <w:pPr>
              <w:snapToGrid w:val="0"/>
              <w:spacing w:before="60" w:after="40"/>
              <w:jc w:val="both"/>
              <w:rPr>
                <w:i/>
                <w:iCs/>
                <w:sz w:val="20"/>
              </w:rPr>
            </w:pPr>
            <w:r>
              <w:rPr>
                <w:i/>
                <w:iCs/>
                <w:sz w:val="20"/>
              </w:rPr>
              <w:t>În cazul în care solicitantul nu implementează direct activități, punctele vor fi redistribuite la criteriul privind UIP</w:t>
            </w:r>
            <w:r w:rsidR="000027DD">
              <w:rPr>
                <w:i/>
                <w:iCs/>
                <w:sz w:val="20"/>
              </w:rPr>
              <w:t xml:space="preserve"> (câte un punct suplimentar pentru fiecare criteriu)</w:t>
            </w:r>
          </w:p>
        </w:tc>
        <w:tc>
          <w:tcPr>
            <w:tcW w:w="850" w:type="dxa"/>
          </w:tcPr>
          <w:p w14:paraId="30757885" w14:textId="77777777" w:rsidR="000C0C3D" w:rsidRPr="006409BA" w:rsidRDefault="000C0C3D" w:rsidP="004904E4">
            <w:pPr>
              <w:spacing w:line="256" w:lineRule="auto"/>
              <w:jc w:val="center"/>
              <w:rPr>
                <w:sz w:val="20"/>
                <w:szCs w:val="20"/>
              </w:rPr>
            </w:pPr>
          </w:p>
        </w:tc>
        <w:tc>
          <w:tcPr>
            <w:tcW w:w="850" w:type="dxa"/>
          </w:tcPr>
          <w:p w14:paraId="259D452F" w14:textId="77777777" w:rsidR="000C0C3D" w:rsidRPr="006409BA" w:rsidRDefault="000C0C3D" w:rsidP="004904E4">
            <w:pPr>
              <w:spacing w:line="256" w:lineRule="auto"/>
              <w:jc w:val="center"/>
              <w:rPr>
                <w:sz w:val="20"/>
                <w:szCs w:val="20"/>
              </w:rPr>
            </w:pPr>
          </w:p>
        </w:tc>
      </w:tr>
      <w:tr w:rsidR="000C0C3D" w:rsidRPr="00CE6C2E" w14:paraId="760D4F37" w14:textId="77777777" w:rsidTr="00F16F05">
        <w:trPr>
          <w:trHeight w:val="264"/>
          <w:jc w:val="center"/>
        </w:trPr>
        <w:tc>
          <w:tcPr>
            <w:tcW w:w="8173" w:type="dxa"/>
            <w:gridSpan w:val="3"/>
          </w:tcPr>
          <w:p w14:paraId="0135ABA5" w14:textId="77777777" w:rsidR="000C0C3D" w:rsidRPr="00CE6C2E" w:rsidRDefault="000C0C3D" w:rsidP="00F16F05">
            <w:pPr>
              <w:spacing w:before="60"/>
              <w:jc w:val="both"/>
              <w:rPr>
                <w:b/>
                <w:i/>
                <w:sz w:val="20"/>
                <w:szCs w:val="20"/>
              </w:rPr>
            </w:pPr>
            <w:r w:rsidRPr="00CE6C2E">
              <w:rPr>
                <w:b/>
                <w:i/>
                <w:sz w:val="20"/>
                <w:szCs w:val="20"/>
              </w:rPr>
              <w:t>2.3 Calitatea propunerii financiare</w:t>
            </w:r>
          </w:p>
        </w:tc>
        <w:tc>
          <w:tcPr>
            <w:tcW w:w="850" w:type="dxa"/>
          </w:tcPr>
          <w:p w14:paraId="03069364" w14:textId="77777777" w:rsidR="000C0C3D" w:rsidRPr="00CE6C2E" w:rsidRDefault="000C0C3D" w:rsidP="00943357">
            <w:pPr>
              <w:spacing w:line="256" w:lineRule="auto"/>
              <w:jc w:val="center"/>
              <w:rPr>
                <w:i/>
                <w:sz w:val="20"/>
                <w:szCs w:val="20"/>
              </w:rPr>
            </w:pPr>
            <w:r w:rsidRPr="00CE6C2E">
              <w:rPr>
                <w:i/>
                <w:sz w:val="20"/>
                <w:szCs w:val="20"/>
              </w:rPr>
              <w:t>1</w:t>
            </w:r>
            <w:r w:rsidR="00943357">
              <w:rPr>
                <w:i/>
                <w:sz w:val="20"/>
                <w:szCs w:val="20"/>
              </w:rPr>
              <w:t>0</w:t>
            </w:r>
          </w:p>
        </w:tc>
        <w:tc>
          <w:tcPr>
            <w:tcW w:w="850" w:type="dxa"/>
          </w:tcPr>
          <w:p w14:paraId="2E510A85" w14:textId="77777777" w:rsidR="000C0C3D" w:rsidRPr="00CE6C2E" w:rsidRDefault="00943357" w:rsidP="004904E4">
            <w:pPr>
              <w:spacing w:line="256" w:lineRule="auto"/>
              <w:jc w:val="center"/>
              <w:rPr>
                <w:i/>
                <w:sz w:val="20"/>
                <w:szCs w:val="20"/>
              </w:rPr>
            </w:pPr>
            <w:r>
              <w:rPr>
                <w:i/>
                <w:sz w:val="20"/>
                <w:szCs w:val="20"/>
              </w:rPr>
              <w:t>7</w:t>
            </w:r>
          </w:p>
        </w:tc>
      </w:tr>
      <w:tr w:rsidR="00CE6C2E" w:rsidRPr="006409BA" w14:paraId="70C2982E" w14:textId="77777777" w:rsidTr="00263245">
        <w:trPr>
          <w:trHeight w:val="1900"/>
          <w:jc w:val="center"/>
        </w:trPr>
        <w:tc>
          <w:tcPr>
            <w:tcW w:w="8173" w:type="dxa"/>
            <w:gridSpan w:val="3"/>
          </w:tcPr>
          <w:p w14:paraId="77A4D9B1" w14:textId="77777777" w:rsidR="00CE6C2E" w:rsidRPr="00A34454" w:rsidRDefault="00CE6C2E" w:rsidP="00CE6C2E">
            <w:pPr>
              <w:ind w:left="339"/>
              <w:jc w:val="both"/>
              <w:rPr>
                <w:sz w:val="20"/>
                <w:szCs w:val="20"/>
              </w:rPr>
            </w:pPr>
            <w:r w:rsidRPr="00A34454">
              <w:rPr>
                <w:sz w:val="20"/>
                <w:szCs w:val="20"/>
              </w:rPr>
              <w:t xml:space="preserve">Evaluarea proiectului va urmări coerența și logica în elaborarea </w:t>
            </w:r>
            <w:r>
              <w:rPr>
                <w:sz w:val="20"/>
                <w:szCs w:val="20"/>
              </w:rPr>
              <w:t>bugetului</w:t>
            </w:r>
            <w:r w:rsidR="00943357">
              <w:rPr>
                <w:sz w:val="20"/>
                <w:szCs w:val="20"/>
              </w:rPr>
              <w:t xml:space="preserve"> </w:t>
            </w:r>
            <w:r w:rsidR="00943357" w:rsidRPr="00943357">
              <w:rPr>
                <w:sz w:val="20"/>
                <w:szCs w:val="20"/>
              </w:rPr>
              <w:t>(secţiunea Buget)</w:t>
            </w:r>
            <w:r>
              <w:rPr>
                <w:sz w:val="20"/>
                <w:szCs w:val="20"/>
              </w:rPr>
              <w:t>, în corelare cu activitățile și rezultatele propuse</w:t>
            </w:r>
            <w:r w:rsidRPr="00A34454">
              <w:rPr>
                <w:sz w:val="20"/>
                <w:szCs w:val="20"/>
              </w:rPr>
              <w:t>. La acest punct de vor urmări următoarele elemente:</w:t>
            </w:r>
          </w:p>
          <w:p w14:paraId="0A404255" w14:textId="6A31DCD8" w:rsidR="00CE6C2E" w:rsidRPr="00CE6C2E" w:rsidRDefault="00CE6C2E" w:rsidP="00CE6C2E">
            <w:pPr>
              <w:pStyle w:val="ListParagraph"/>
              <w:numPr>
                <w:ilvl w:val="0"/>
                <w:numId w:val="33"/>
              </w:numPr>
              <w:spacing w:before="60"/>
              <w:jc w:val="both"/>
              <w:rPr>
                <w:sz w:val="20"/>
              </w:rPr>
            </w:pPr>
            <w:proofErr w:type="spellStart"/>
            <w:r w:rsidRPr="00CE6C2E">
              <w:rPr>
                <w:sz w:val="20"/>
              </w:rPr>
              <w:t>Costurile</w:t>
            </w:r>
            <w:proofErr w:type="spellEnd"/>
            <w:r w:rsidRPr="00CE6C2E">
              <w:rPr>
                <w:sz w:val="20"/>
              </w:rPr>
              <w:t xml:space="preserve"> </w:t>
            </w:r>
            <w:proofErr w:type="spellStart"/>
            <w:r w:rsidRPr="00CE6C2E">
              <w:rPr>
                <w:sz w:val="20"/>
              </w:rPr>
              <w:t>proiectului</w:t>
            </w:r>
            <w:proofErr w:type="spellEnd"/>
            <w:r w:rsidRPr="00CE6C2E">
              <w:rPr>
                <w:sz w:val="20"/>
              </w:rPr>
              <w:t xml:space="preserve"> </w:t>
            </w:r>
            <w:proofErr w:type="spellStart"/>
            <w:r w:rsidRPr="00CE6C2E">
              <w:rPr>
                <w:sz w:val="20"/>
              </w:rPr>
              <w:t>sunt</w:t>
            </w:r>
            <w:proofErr w:type="spellEnd"/>
            <w:r w:rsidRPr="00CE6C2E">
              <w:rPr>
                <w:sz w:val="20"/>
              </w:rPr>
              <w:t xml:space="preserve"> </w:t>
            </w:r>
            <w:proofErr w:type="spellStart"/>
            <w:r w:rsidRPr="00CE6C2E">
              <w:rPr>
                <w:sz w:val="20"/>
              </w:rPr>
              <w:t>corect</w:t>
            </w:r>
            <w:proofErr w:type="spellEnd"/>
            <w:r w:rsidRPr="00CE6C2E">
              <w:rPr>
                <w:sz w:val="20"/>
              </w:rPr>
              <w:t xml:space="preserve"> calculate, </w:t>
            </w:r>
            <w:proofErr w:type="spellStart"/>
            <w:r w:rsidRPr="00CE6C2E">
              <w:rPr>
                <w:sz w:val="20"/>
              </w:rPr>
              <w:t>detaliate</w:t>
            </w:r>
            <w:proofErr w:type="spellEnd"/>
            <w:r w:rsidRPr="00CE6C2E">
              <w:rPr>
                <w:sz w:val="20"/>
              </w:rPr>
              <w:t xml:space="preserve">, </w:t>
            </w:r>
            <w:proofErr w:type="spellStart"/>
            <w:r w:rsidRPr="00CE6C2E">
              <w:rPr>
                <w:sz w:val="20"/>
              </w:rPr>
              <w:t>coerente</w:t>
            </w:r>
            <w:proofErr w:type="spellEnd"/>
            <w:r w:rsidRPr="00CE6C2E">
              <w:rPr>
                <w:sz w:val="20"/>
              </w:rPr>
              <w:t xml:space="preserve"> </w:t>
            </w:r>
            <w:proofErr w:type="spellStart"/>
            <w:r w:rsidRPr="00CE6C2E">
              <w:rPr>
                <w:sz w:val="20"/>
              </w:rPr>
              <w:t>și</w:t>
            </w:r>
            <w:proofErr w:type="spellEnd"/>
            <w:r w:rsidRPr="00CE6C2E">
              <w:rPr>
                <w:sz w:val="20"/>
              </w:rPr>
              <w:t xml:space="preserve"> </w:t>
            </w:r>
            <w:proofErr w:type="spellStart"/>
            <w:r w:rsidRPr="00CE6C2E">
              <w:rPr>
                <w:sz w:val="20"/>
              </w:rPr>
              <w:t>realiste</w:t>
            </w:r>
            <w:proofErr w:type="spellEnd"/>
            <w:r w:rsidR="00524E10">
              <w:rPr>
                <w:sz w:val="20"/>
              </w:rPr>
              <w:t xml:space="preserve"> </w:t>
            </w:r>
            <w:r w:rsidR="00524E10">
              <w:rPr>
                <w:iCs/>
                <w:noProof/>
                <w:sz w:val="20"/>
                <w:lang w:val="ro-RO" w:eastAsia="en-US"/>
              </w:rPr>
              <w:t>- max 2 pct</w:t>
            </w:r>
          </w:p>
          <w:p w14:paraId="5E3D6110" w14:textId="1987B658" w:rsidR="00CE6C2E" w:rsidRPr="00943357" w:rsidRDefault="00CE6C2E" w:rsidP="00CE6C2E">
            <w:pPr>
              <w:pStyle w:val="ListParagraph"/>
              <w:numPr>
                <w:ilvl w:val="0"/>
                <w:numId w:val="33"/>
              </w:numPr>
              <w:spacing w:before="60"/>
              <w:jc w:val="both"/>
              <w:rPr>
                <w:sz w:val="20"/>
                <w:lang w:val="ro-RO"/>
              </w:rPr>
            </w:pPr>
            <w:proofErr w:type="spellStart"/>
            <w:r w:rsidRPr="00CE6C2E">
              <w:rPr>
                <w:sz w:val="20"/>
              </w:rPr>
              <w:t>Costurile</w:t>
            </w:r>
            <w:proofErr w:type="spellEnd"/>
            <w:r w:rsidRPr="00CE6C2E">
              <w:rPr>
                <w:sz w:val="20"/>
              </w:rPr>
              <w:t xml:space="preserve"> estimate </w:t>
            </w:r>
            <w:proofErr w:type="spellStart"/>
            <w:r w:rsidRPr="00CE6C2E">
              <w:rPr>
                <w:sz w:val="20"/>
              </w:rPr>
              <w:t>pe</w:t>
            </w:r>
            <w:proofErr w:type="spellEnd"/>
            <w:r w:rsidRPr="00CE6C2E">
              <w:rPr>
                <w:sz w:val="20"/>
              </w:rPr>
              <w:t xml:space="preserve"> </w:t>
            </w:r>
            <w:proofErr w:type="spellStart"/>
            <w:r w:rsidRPr="00CE6C2E">
              <w:rPr>
                <w:sz w:val="20"/>
              </w:rPr>
              <w:t>categorii</w:t>
            </w:r>
            <w:proofErr w:type="spellEnd"/>
            <w:r w:rsidRPr="00CE6C2E">
              <w:rPr>
                <w:sz w:val="20"/>
              </w:rPr>
              <w:t xml:space="preserve"> de </w:t>
            </w:r>
            <w:proofErr w:type="spellStart"/>
            <w:r w:rsidRPr="00CE6C2E">
              <w:rPr>
                <w:sz w:val="20"/>
              </w:rPr>
              <w:t>cheltuieli</w:t>
            </w:r>
            <w:proofErr w:type="spellEnd"/>
            <w:r w:rsidRPr="00CE6C2E">
              <w:rPr>
                <w:sz w:val="20"/>
              </w:rPr>
              <w:t xml:space="preserve"> </w:t>
            </w:r>
            <w:proofErr w:type="spellStart"/>
            <w:r w:rsidRPr="00CE6C2E">
              <w:rPr>
                <w:sz w:val="20"/>
              </w:rPr>
              <w:t>şi</w:t>
            </w:r>
            <w:proofErr w:type="spellEnd"/>
            <w:r w:rsidRPr="00CE6C2E">
              <w:rPr>
                <w:sz w:val="20"/>
              </w:rPr>
              <w:t xml:space="preserve"> </w:t>
            </w:r>
            <w:proofErr w:type="spellStart"/>
            <w:r w:rsidRPr="00CE6C2E">
              <w:rPr>
                <w:sz w:val="20"/>
              </w:rPr>
              <w:t>pe</w:t>
            </w:r>
            <w:proofErr w:type="spellEnd"/>
            <w:r w:rsidRPr="00CE6C2E">
              <w:rPr>
                <w:sz w:val="20"/>
              </w:rPr>
              <w:t xml:space="preserve"> </w:t>
            </w:r>
            <w:proofErr w:type="spellStart"/>
            <w:r w:rsidRPr="00CE6C2E">
              <w:rPr>
                <w:sz w:val="20"/>
              </w:rPr>
              <w:t>activităţi</w:t>
            </w:r>
            <w:proofErr w:type="spellEnd"/>
            <w:r w:rsidRPr="00CE6C2E">
              <w:rPr>
                <w:sz w:val="20"/>
              </w:rPr>
              <w:t xml:space="preserve"> </w:t>
            </w:r>
            <w:proofErr w:type="spellStart"/>
            <w:r w:rsidRPr="00CE6C2E">
              <w:rPr>
                <w:sz w:val="20"/>
              </w:rPr>
              <w:t>sunt</w:t>
            </w:r>
            <w:proofErr w:type="spellEnd"/>
            <w:r w:rsidRPr="00CE6C2E">
              <w:rPr>
                <w:sz w:val="20"/>
              </w:rPr>
              <w:t xml:space="preserve"> </w:t>
            </w:r>
            <w:proofErr w:type="spellStart"/>
            <w:r w:rsidRPr="00CE6C2E">
              <w:rPr>
                <w:sz w:val="20"/>
              </w:rPr>
              <w:t>corect</w:t>
            </w:r>
            <w:proofErr w:type="spellEnd"/>
            <w:r w:rsidRPr="00CE6C2E">
              <w:rPr>
                <w:sz w:val="20"/>
              </w:rPr>
              <w:t xml:space="preserve"> calculate </w:t>
            </w:r>
            <w:proofErr w:type="spellStart"/>
            <w:r w:rsidRPr="00CE6C2E">
              <w:rPr>
                <w:sz w:val="20"/>
              </w:rPr>
              <w:t>şi</w:t>
            </w:r>
            <w:proofErr w:type="spellEnd"/>
            <w:r w:rsidRPr="00CE6C2E">
              <w:rPr>
                <w:sz w:val="20"/>
              </w:rPr>
              <w:t xml:space="preserve"> </w:t>
            </w:r>
            <w:proofErr w:type="spellStart"/>
            <w:r w:rsidRPr="00CE6C2E">
              <w:rPr>
                <w:sz w:val="20"/>
              </w:rPr>
              <w:t>justificate</w:t>
            </w:r>
            <w:proofErr w:type="spellEnd"/>
            <w:r w:rsidRPr="00CE6C2E">
              <w:rPr>
                <w:sz w:val="20"/>
              </w:rPr>
              <w:t xml:space="preserve"> </w:t>
            </w:r>
            <w:proofErr w:type="spellStart"/>
            <w:r w:rsidRPr="00CE6C2E">
              <w:rPr>
                <w:sz w:val="20"/>
              </w:rPr>
              <w:t>faţă</w:t>
            </w:r>
            <w:proofErr w:type="spellEnd"/>
            <w:r w:rsidRPr="00CE6C2E">
              <w:rPr>
                <w:sz w:val="20"/>
              </w:rPr>
              <w:t xml:space="preserve"> </w:t>
            </w:r>
            <w:r w:rsidRPr="00943357">
              <w:rPr>
                <w:sz w:val="20"/>
                <w:lang w:val="ro-RO"/>
              </w:rPr>
              <w:t xml:space="preserve">de obiectivele propuse şi rezultatele estimate </w:t>
            </w:r>
            <w:r w:rsidR="006A2379">
              <w:rPr>
                <w:sz w:val="20"/>
                <w:lang w:val="ro-RO"/>
              </w:rPr>
              <w:t xml:space="preserve"> </w:t>
            </w:r>
            <w:r w:rsidR="006A2379">
              <w:rPr>
                <w:iCs/>
                <w:noProof/>
                <w:sz w:val="20"/>
                <w:lang w:val="ro-RO" w:eastAsia="en-US"/>
              </w:rPr>
              <w:t>- max 2 pct</w:t>
            </w:r>
          </w:p>
          <w:p w14:paraId="73C186C4" w14:textId="64B2121C" w:rsidR="00CE6C2E" w:rsidRPr="00943357" w:rsidRDefault="00CE6C2E" w:rsidP="00CE6C2E">
            <w:pPr>
              <w:pStyle w:val="ListParagraph"/>
              <w:numPr>
                <w:ilvl w:val="0"/>
                <w:numId w:val="33"/>
              </w:numPr>
              <w:spacing w:before="60"/>
              <w:jc w:val="both"/>
              <w:rPr>
                <w:sz w:val="20"/>
                <w:lang w:val="ro-RO"/>
              </w:rPr>
            </w:pPr>
            <w:r w:rsidRPr="00943357">
              <w:rPr>
                <w:sz w:val="20"/>
                <w:lang w:val="ro-RO"/>
              </w:rPr>
              <w:t>Costurile proiectului respectă prevederile legislaţiei privind eligibilitatea cheltuielilor</w:t>
            </w:r>
            <w:r w:rsidR="006A2379">
              <w:rPr>
                <w:iCs/>
                <w:noProof/>
                <w:sz w:val="20"/>
                <w:lang w:val="ro-RO" w:eastAsia="en-US"/>
              </w:rPr>
              <w:t xml:space="preserve"> - max 2 pct</w:t>
            </w:r>
          </w:p>
          <w:p w14:paraId="625BF2E1" w14:textId="0C6E48A7" w:rsidR="00CE6C2E" w:rsidRPr="00943357" w:rsidRDefault="00CE6C2E" w:rsidP="00CE6C2E">
            <w:pPr>
              <w:pStyle w:val="ListParagraph"/>
              <w:numPr>
                <w:ilvl w:val="0"/>
                <w:numId w:val="33"/>
              </w:numPr>
              <w:spacing w:before="60"/>
              <w:jc w:val="both"/>
              <w:rPr>
                <w:sz w:val="20"/>
                <w:lang w:val="ro-RO"/>
              </w:rPr>
            </w:pPr>
            <w:r w:rsidRPr="00943357">
              <w:rPr>
                <w:sz w:val="20"/>
                <w:lang w:val="ro-RO"/>
              </w:rPr>
              <w:t xml:space="preserve">Planul financiar repartizat pe ani corespunde necesităţilor de implementare a proiectului </w:t>
            </w:r>
            <w:r w:rsidR="006A2379">
              <w:rPr>
                <w:sz w:val="20"/>
                <w:lang w:val="ro-RO"/>
              </w:rPr>
              <w:t xml:space="preserve"> </w:t>
            </w:r>
            <w:r w:rsidR="006A2379">
              <w:rPr>
                <w:iCs/>
                <w:noProof/>
                <w:sz w:val="20"/>
                <w:lang w:val="ro-RO" w:eastAsia="en-US"/>
              </w:rPr>
              <w:t>- max 2 pct</w:t>
            </w:r>
          </w:p>
          <w:p w14:paraId="7C818E4E" w14:textId="1AFB999B" w:rsidR="00943357" w:rsidRPr="00CE6C2E" w:rsidRDefault="00943357" w:rsidP="00CE6C2E">
            <w:pPr>
              <w:pStyle w:val="ListParagraph"/>
              <w:numPr>
                <w:ilvl w:val="0"/>
                <w:numId w:val="33"/>
              </w:numPr>
              <w:spacing w:before="60"/>
              <w:jc w:val="both"/>
              <w:rPr>
                <w:sz w:val="20"/>
              </w:rPr>
            </w:pPr>
            <w:r w:rsidRPr="00943357">
              <w:rPr>
                <w:sz w:val="20"/>
                <w:lang w:val="ro-RO"/>
              </w:rPr>
              <w:t>Proiectul a fost analizat din perspectiva unor posibile venituri generate ca urmare a investiției</w:t>
            </w:r>
            <w:r w:rsidR="00DA1375">
              <w:rPr>
                <w:sz w:val="20"/>
                <w:lang w:val="ro-RO"/>
              </w:rPr>
              <w:t xml:space="preserve"> (acolo unde este cazul)</w:t>
            </w:r>
            <w:r w:rsidR="006A2379">
              <w:rPr>
                <w:sz w:val="20"/>
                <w:lang w:val="ro-RO"/>
              </w:rPr>
              <w:t xml:space="preserve"> </w:t>
            </w:r>
            <w:r w:rsidR="006A2379">
              <w:rPr>
                <w:iCs/>
                <w:noProof/>
                <w:sz w:val="20"/>
                <w:lang w:val="ro-RO" w:eastAsia="en-US"/>
              </w:rPr>
              <w:t>- max 2 pct</w:t>
            </w:r>
          </w:p>
        </w:tc>
        <w:tc>
          <w:tcPr>
            <w:tcW w:w="850" w:type="dxa"/>
          </w:tcPr>
          <w:p w14:paraId="113D4E1C" w14:textId="77777777" w:rsidR="00CE6C2E" w:rsidRPr="006409BA" w:rsidRDefault="00CE6C2E" w:rsidP="00F16F05">
            <w:pPr>
              <w:spacing w:line="256" w:lineRule="auto"/>
              <w:jc w:val="center"/>
              <w:rPr>
                <w:sz w:val="20"/>
                <w:szCs w:val="20"/>
              </w:rPr>
            </w:pPr>
          </w:p>
        </w:tc>
        <w:tc>
          <w:tcPr>
            <w:tcW w:w="850" w:type="dxa"/>
          </w:tcPr>
          <w:p w14:paraId="77EA40BD" w14:textId="77777777" w:rsidR="00CE6C2E" w:rsidRPr="006409BA" w:rsidRDefault="00CE6C2E" w:rsidP="003002AF">
            <w:pPr>
              <w:spacing w:line="256" w:lineRule="auto"/>
              <w:jc w:val="center"/>
              <w:rPr>
                <w:sz w:val="20"/>
                <w:szCs w:val="20"/>
              </w:rPr>
            </w:pPr>
          </w:p>
        </w:tc>
      </w:tr>
      <w:tr w:rsidR="000C0C3D" w:rsidRPr="006409BA" w14:paraId="45E2C590" w14:textId="77777777" w:rsidTr="00CE6C2E">
        <w:trPr>
          <w:trHeight w:val="70"/>
          <w:jc w:val="center"/>
        </w:trPr>
        <w:tc>
          <w:tcPr>
            <w:tcW w:w="8173" w:type="dxa"/>
            <w:gridSpan w:val="3"/>
            <w:shd w:val="clear" w:color="auto" w:fill="C2D69B" w:themeFill="accent3" w:themeFillTint="99"/>
          </w:tcPr>
          <w:p w14:paraId="745510EC" w14:textId="77777777" w:rsidR="000C0C3D" w:rsidRPr="004A70CF" w:rsidRDefault="000C0C3D" w:rsidP="00F16F05">
            <w:pPr>
              <w:pStyle w:val="ListParagraph"/>
              <w:numPr>
                <w:ilvl w:val="0"/>
                <w:numId w:val="15"/>
              </w:numPr>
              <w:ind w:left="350"/>
              <w:jc w:val="both"/>
              <w:rPr>
                <w:b/>
                <w:noProof/>
                <w:sz w:val="20"/>
                <w:lang w:val="ro-RO" w:eastAsia="en-US"/>
              </w:rPr>
            </w:pPr>
            <w:r w:rsidRPr="006409BA">
              <w:rPr>
                <w:b/>
                <w:noProof/>
                <w:sz w:val="20"/>
                <w:lang w:val="ro-RO" w:eastAsia="en-US"/>
              </w:rPr>
              <w:t xml:space="preserve">Sustenabilitate </w:t>
            </w:r>
            <w:r w:rsidRPr="006409BA">
              <w:rPr>
                <w:b/>
                <w:noProof/>
                <w:color w:val="000000"/>
                <w:sz w:val="20"/>
                <w:lang w:val="ro-RO" w:eastAsia="en-US"/>
              </w:rPr>
              <w:t>(financiară şi administrativă)</w:t>
            </w:r>
            <w:r w:rsidRPr="006409BA">
              <w:rPr>
                <w:noProof/>
                <w:sz w:val="20"/>
                <w:lang w:val="ro-RO" w:eastAsia="en-US"/>
              </w:rPr>
              <w:t xml:space="preserve"> </w:t>
            </w:r>
          </w:p>
        </w:tc>
        <w:tc>
          <w:tcPr>
            <w:tcW w:w="850" w:type="dxa"/>
            <w:shd w:val="clear" w:color="auto" w:fill="C2D69B" w:themeFill="accent3" w:themeFillTint="99"/>
            <w:vAlign w:val="center"/>
          </w:tcPr>
          <w:p w14:paraId="7E772371" w14:textId="77777777" w:rsidR="000C0C3D" w:rsidRPr="006409BA" w:rsidRDefault="000C0C3D" w:rsidP="00366DBF">
            <w:pPr>
              <w:spacing w:line="256" w:lineRule="auto"/>
              <w:jc w:val="center"/>
              <w:rPr>
                <w:b/>
                <w:sz w:val="20"/>
                <w:szCs w:val="20"/>
              </w:rPr>
            </w:pPr>
            <w:r w:rsidRPr="006409BA">
              <w:rPr>
                <w:b/>
                <w:sz w:val="20"/>
                <w:szCs w:val="20"/>
              </w:rPr>
              <w:t>20</w:t>
            </w:r>
          </w:p>
        </w:tc>
        <w:tc>
          <w:tcPr>
            <w:tcW w:w="850" w:type="dxa"/>
            <w:shd w:val="clear" w:color="auto" w:fill="C2D69B" w:themeFill="accent3" w:themeFillTint="99"/>
            <w:vAlign w:val="center"/>
          </w:tcPr>
          <w:p w14:paraId="3B97B40A" w14:textId="77777777" w:rsidR="000C0C3D" w:rsidRPr="006409BA" w:rsidRDefault="000C0C3D" w:rsidP="00366DBF">
            <w:pPr>
              <w:spacing w:line="256" w:lineRule="auto"/>
              <w:jc w:val="center"/>
              <w:rPr>
                <w:b/>
                <w:sz w:val="20"/>
                <w:szCs w:val="20"/>
              </w:rPr>
            </w:pPr>
            <w:r w:rsidRPr="006409BA">
              <w:rPr>
                <w:b/>
                <w:sz w:val="20"/>
                <w:szCs w:val="20"/>
              </w:rPr>
              <w:t>12</w:t>
            </w:r>
          </w:p>
        </w:tc>
      </w:tr>
      <w:tr w:rsidR="000C0C3D" w:rsidRPr="006409BA" w14:paraId="78278955" w14:textId="77777777" w:rsidTr="00F16F05">
        <w:trPr>
          <w:trHeight w:val="262"/>
          <w:jc w:val="center"/>
        </w:trPr>
        <w:tc>
          <w:tcPr>
            <w:tcW w:w="8173" w:type="dxa"/>
            <w:gridSpan w:val="3"/>
          </w:tcPr>
          <w:p w14:paraId="27C20EAA" w14:textId="77777777" w:rsidR="000C0C3D" w:rsidRPr="006409BA" w:rsidRDefault="000C0C3D" w:rsidP="00F16F05">
            <w:pPr>
              <w:spacing w:before="60"/>
              <w:jc w:val="both"/>
              <w:rPr>
                <w:sz w:val="20"/>
                <w:szCs w:val="20"/>
              </w:rPr>
            </w:pPr>
            <w:r w:rsidRPr="006409BA">
              <w:rPr>
                <w:sz w:val="20"/>
                <w:szCs w:val="20"/>
              </w:rPr>
              <w:t>3.1 Solicitantul a identificat acţiunile necesare pentru asigurarea continuităţii proiectului, prin planficarea activită</w:t>
            </w:r>
            <w:r w:rsidR="007B3468" w:rsidRPr="006409BA">
              <w:rPr>
                <w:sz w:val="20"/>
                <w:szCs w:val="20"/>
              </w:rPr>
              <w:t>ţ</w:t>
            </w:r>
            <w:r w:rsidRPr="006409BA">
              <w:rPr>
                <w:sz w:val="20"/>
                <w:szCs w:val="20"/>
              </w:rPr>
              <w:t xml:space="preserve">ilor viitoare, </w:t>
            </w:r>
            <w:r w:rsidR="007B3468" w:rsidRPr="006409BA">
              <w:rPr>
                <w:sz w:val="20"/>
                <w:szCs w:val="20"/>
              </w:rPr>
              <w:t>ş</w:t>
            </w:r>
            <w:r w:rsidRPr="006409BA">
              <w:rPr>
                <w:sz w:val="20"/>
                <w:szCs w:val="20"/>
              </w:rPr>
              <w:t>i după caz, a măsurilor de acordare a custodiei</w:t>
            </w:r>
            <w:r w:rsidR="00CE6C2E">
              <w:rPr>
                <w:sz w:val="20"/>
                <w:szCs w:val="20"/>
              </w:rPr>
              <w:t>.</w:t>
            </w:r>
          </w:p>
        </w:tc>
        <w:tc>
          <w:tcPr>
            <w:tcW w:w="850" w:type="dxa"/>
          </w:tcPr>
          <w:p w14:paraId="5AB95211" w14:textId="77777777" w:rsidR="000C0C3D" w:rsidRPr="006409BA" w:rsidRDefault="001623F6" w:rsidP="00F16F05">
            <w:pPr>
              <w:jc w:val="center"/>
              <w:rPr>
                <w:sz w:val="20"/>
                <w:szCs w:val="20"/>
              </w:rPr>
            </w:pPr>
            <w:r>
              <w:rPr>
                <w:sz w:val="20"/>
                <w:szCs w:val="20"/>
              </w:rPr>
              <w:t>10</w:t>
            </w:r>
          </w:p>
        </w:tc>
        <w:tc>
          <w:tcPr>
            <w:tcW w:w="850" w:type="dxa"/>
          </w:tcPr>
          <w:p w14:paraId="128E4CDE" w14:textId="77777777" w:rsidR="000C0C3D" w:rsidRPr="006409BA" w:rsidRDefault="001623F6" w:rsidP="001623F6">
            <w:pPr>
              <w:jc w:val="center"/>
              <w:rPr>
                <w:sz w:val="20"/>
                <w:szCs w:val="20"/>
              </w:rPr>
            </w:pPr>
            <w:r>
              <w:rPr>
                <w:sz w:val="20"/>
                <w:szCs w:val="20"/>
              </w:rPr>
              <w:t>6</w:t>
            </w:r>
          </w:p>
        </w:tc>
      </w:tr>
      <w:tr w:rsidR="000C0C3D" w:rsidRPr="006409BA" w14:paraId="5B50CB78" w14:textId="77777777" w:rsidTr="00F16F05">
        <w:trPr>
          <w:trHeight w:val="262"/>
          <w:jc w:val="center"/>
        </w:trPr>
        <w:tc>
          <w:tcPr>
            <w:tcW w:w="8173" w:type="dxa"/>
            <w:gridSpan w:val="3"/>
          </w:tcPr>
          <w:p w14:paraId="1FCC73EC" w14:textId="77777777" w:rsidR="000C0C3D" w:rsidRPr="006409BA" w:rsidRDefault="000C0C3D" w:rsidP="00F16F05">
            <w:pPr>
              <w:spacing w:before="60"/>
              <w:ind w:left="-18"/>
              <w:jc w:val="both"/>
              <w:rPr>
                <w:sz w:val="20"/>
                <w:szCs w:val="20"/>
              </w:rPr>
            </w:pPr>
            <w:r w:rsidRPr="006409BA">
              <w:rPr>
                <w:sz w:val="20"/>
                <w:szCs w:val="20"/>
              </w:rPr>
              <w:t>3.2 Solicitantul a identificat şi estimat disponibilitatea resurselor financiare şi umane necesare pentru asigurarea continuităţii proiectului</w:t>
            </w:r>
            <w:r w:rsidR="00CE6C2E">
              <w:rPr>
                <w:sz w:val="20"/>
                <w:szCs w:val="20"/>
              </w:rPr>
              <w:t>.</w:t>
            </w:r>
          </w:p>
        </w:tc>
        <w:tc>
          <w:tcPr>
            <w:tcW w:w="850" w:type="dxa"/>
          </w:tcPr>
          <w:p w14:paraId="0187E9E6" w14:textId="77777777" w:rsidR="000C0C3D" w:rsidRPr="006409BA" w:rsidRDefault="001623F6" w:rsidP="00F16F05">
            <w:pPr>
              <w:jc w:val="center"/>
              <w:rPr>
                <w:sz w:val="20"/>
                <w:szCs w:val="20"/>
              </w:rPr>
            </w:pPr>
            <w:r>
              <w:rPr>
                <w:sz w:val="20"/>
                <w:szCs w:val="20"/>
              </w:rPr>
              <w:t>5</w:t>
            </w:r>
          </w:p>
        </w:tc>
        <w:tc>
          <w:tcPr>
            <w:tcW w:w="850" w:type="dxa"/>
          </w:tcPr>
          <w:p w14:paraId="5624C2C4" w14:textId="77777777" w:rsidR="000C0C3D" w:rsidRPr="006409BA" w:rsidRDefault="004A70CF" w:rsidP="001623F6">
            <w:pPr>
              <w:jc w:val="center"/>
              <w:rPr>
                <w:sz w:val="20"/>
                <w:szCs w:val="20"/>
              </w:rPr>
            </w:pPr>
            <w:r>
              <w:rPr>
                <w:sz w:val="20"/>
                <w:szCs w:val="20"/>
              </w:rPr>
              <w:t>3</w:t>
            </w:r>
          </w:p>
        </w:tc>
      </w:tr>
      <w:tr w:rsidR="000C0C3D" w:rsidRPr="006409BA" w14:paraId="7D8E18FE" w14:textId="77777777" w:rsidTr="00F16F05">
        <w:trPr>
          <w:trHeight w:val="262"/>
          <w:jc w:val="center"/>
        </w:trPr>
        <w:tc>
          <w:tcPr>
            <w:tcW w:w="8173" w:type="dxa"/>
            <w:gridSpan w:val="3"/>
          </w:tcPr>
          <w:p w14:paraId="459A9FF9" w14:textId="77777777" w:rsidR="000C0C3D" w:rsidRPr="006409BA" w:rsidRDefault="000C0C3D" w:rsidP="00F16F05">
            <w:pPr>
              <w:spacing w:before="60"/>
              <w:ind w:left="-18"/>
              <w:jc w:val="both"/>
              <w:rPr>
                <w:sz w:val="20"/>
                <w:szCs w:val="20"/>
              </w:rPr>
            </w:pPr>
            <w:r w:rsidRPr="006409BA">
              <w:rPr>
                <w:sz w:val="20"/>
                <w:szCs w:val="20"/>
              </w:rPr>
              <w:t>3.3 Solicitantul prezintă modul în care rezultatele/experienţa obţinute prin proiect vor fi diseminate şi vor produce efecte şi după finalizarea acestuia.</w:t>
            </w:r>
          </w:p>
        </w:tc>
        <w:tc>
          <w:tcPr>
            <w:tcW w:w="850" w:type="dxa"/>
          </w:tcPr>
          <w:p w14:paraId="57F7E414" w14:textId="77777777" w:rsidR="000C0C3D" w:rsidRPr="006409BA" w:rsidRDefault="001623F6" w:rsidP="00F16F05">
            <w:pPr>
              <w:jc w:val="center"/>
              <w:rPr>
                <w:sz w:val="20"/>
                <w:szCs w:val="20"/>
              </w:rPr>
            </w:pPr>
            <w:r>
              <w:rPr>
                <w:sz w:val="20"/>
                <w:szCs w:val="20"/>
              </w:rPr>
              <w:t>5</w:t>
            </w:r>
          </w:p>
        </w:tc>
        <w:tc>
          <w:tcPr>
            <w:tcW w:w="850" w:type="dxa"/>
          </w:tcPr>
          <w:p w14:paraId="5BF5BE30" w14:textId="77777777" w:rsidR="000C0C3D" w:rsidRPr="006409BA" w:rsidRDefault="004A70CF" w:rsidP="001623F6">
            <w:pPr>
              <w:jc w:val="center"/>
              <w:rPr>
                <w:sz w:val="20"/>
                <w:szCs w:val="20"/>
              </w:rPr>
            </w:pPr>
            <w:r>
              <w:rPr>
                <w:sz w:val="20"/>
                <w:szCs w:val="20"/>
              </w:rPr>
              <w:t>3</w:t>
            </w:r>
          </w:p>
        </w:tc>
      </w:tr>
    </w:tbl>
    <w:p w14:paraId="15E53D46" w14:textId="77777777" w:rsidR="005E7ADB" w:rsidRDefault="005E7ADB" w:rsidP="0056790C">
      <w:pPr>
        <w:rPr>
          <w:ins w:id="0" w:author="Delia Ionica" w:date="2017-08-01T00:56:00Z"/>
          <w:i/>
        </w:rPr>
      </w:pPr>
    </w:p>
    <w:p w14:paraId="726F236E" w14:textId="77777777" w:rsidR="000C0C3D" w:rsidRPr="006409BA" w:rsidRDefault="000C0C3D" w:rsidP="0056790C">
      <w:pPr>
        <w:rPr>
          <w:i/>
        </w:rPr>
      </w:pPr>
      <w:bookmarkStart w:id="1" w:name="_GoBack"/>
      <w:bookmarkEnd w:id="1"/>
      <w:r w:rsidRPr="006409BA">
        <w:rPr>
          <w:i/>
        </w:rPr>
        <w:lastRenderedPageBreak/>
        <w:t xml:space="preserve">Notă: Pentru calificare, trebuie îndeplinite cumulativ următoarele punctaje: </w:t>
      </w:r>
    </w:p>
    <w:p w14:paraId="2CAF2EBE" w14:textId="77777777" w:rsidR="000C0C3D" w:rsidRPr="006409BA" w:rsidRDefault="000C0C3D" w:rsidP="00EC3805">
      <w:pPr>
        <w:numPr>
          <w:ilvl w:val="0"/>
          <w:numId w:val="4"/>
        </w:numPr>
        <w:rPr>
          <w:i/>
        </w:rPr>
      </w:pPr>
      <w:r w:rsidRPr="006409BA">
        <w:rPr>
          <w:i/>
        </w:rPr>
        <w:t xml:space="preserve">Pentru fiecare criteriu major – relevanţă, maturitate </w:t>
      </w:r>
      <w:r w:rsidR="007B3468" w:rsidRPr="006409BA">
        <w:rPr>
          <w:i/>
        </w:rPr>
        <w:t>ş</w:t>
      </w:r>
      <w:r w:rsidRPr="006409BA">
        <w:rPr>
          <w:i/>
        </w:rPr>
        <w:t>i sustenabilitate– este necesară ob</w:t>
      </w:r>
      <w:r w:rsidR="007B3468" w:rsidRPr="006409BA">
        <w:rPr>
          <w:i/>
        </w:rPr>
        <w:t>ţ</w:t>
      </w:r>
      <w:r w:rsidRPr="006409BA">
        <w:rPr>
          <w:i/>
        </w:rPr>
        <w:t xml:space="preserve">inerea punctajului minim de calificare </w:t>
      </w:r>
    </w:p>
    <w:p w14:paraId="57A10B8F" w14:textId="77777777" w:rsidR="000C0C3D" w:rsidRPr="006409BA" w:rsidRDefault="000C0C3D" w:rsidP="00EC3805">
      <w:pPr>
        <w:numPr>
          <w:ilvl w:val="0"/>
          <w:numId w:val="4"/>
        </w:numPr>
        <w:rPr>
          <w:i/>
        </w:rPr>
      </w:pPr>
      <w:r w:rsidRPr="006409BA">
        <w:rPr>
          <w:i/>
        </w:rPr>
        <w:t>Punctajul total o</w:t>
      </w:r>
      <w:r w:rsidR="004405BC" w:rsidRPr="006409BA">
        <w:rPr>
          <w:i/>
        </w:rPr>
        <w:t>bţ</w:t>
      </w:r>
      <w:r w:rsidRPr="006409BA">
        <w:rPr>
          <w:i/>
        </w:rPr>
        <w:t>inut pentru sele</w:t>
      </w:r>
      <w:r w:rsidR="004405BC" w:rsidRPr="006409BA">
        <w:rPr>
          <w:i/>
        </w:rPr>
        <w:t>cţ</w:t>
      </w:r>
      <w:r w:rsidRPr="006409BA">
        <w:rPr>
          <w:i/>
        </w:rPr>
        <w:t>ia la fina</w:t>
      </w:r>
      <w:r w:rsidR="004405BC" w:rsidRPr="006409BA">
        <w:rPr>
          <w:i/>
        </w:rPr>
        <w:t>nţ</w:t>
      </w:r>
      <w:r w:rsidRPr="006409BA">
        <w:rPr>
          <w:i/>
        </w:rPr>
        <w:t>are este 80 puncte.</w:t>
      </w:r>
    </w:p>
    <w:p w14:paraId="5845534D" w14:textId="77777777" w:rsidR="000C0C3D" w:rsidRPr="006409BA" w:rsidRDefault="000C0C3D" w:rsidP="00EC3805">
      <w:pPr>
        <w:numPr>
          <w:ilvl w:val="0"/>
          <w:numId w:val="4"/>
        </w:numPr>
        <w:rPr>
          <w:i/>
        </w:rPr>
      </w:pPr>
      <w:r w:rsidRPr="006409BA">
        <w:rPr>
          <w:i/>
        </w:rPr>
        <w:t xml:space="preserve">Fiecare criteriu major include subcriterii. </w:t>
      </w:r>
    </w:p>
    <w:p w14:paraId="76998F74" w14:textId="77777777" w:rsidR="000C0C3D" w:rsidRPr="006409BA" w:rsidRDefault="000C0C3D" w:rsidP="0056790C">
      <w:pPr>
        <w:ind w:left="1800"/>
        <w:rPr>
          <w:i/>
        </w:rPr>
      </w:pPr>
    </w:p>
    <w:p w14:paraId="118ADE50" w14:textId="77777777" w:rsidR="000C0C3D" w:rsidRPr="006409BA" w:rsidRDefault="000C0C3D" w:rsidP="0056790C">
      <w:pPr>
        <w:rPr>
          <w:b/>
        </w:rPr>
      </w:pPr>
      <w:r w:rsidRPr="006409BA">
        <w:rPr>
          <w:b/>
        </w:rPr>
        <w:t>Proiectul se califică în urma procesului de evaluare?</w:t>
      </w:r>
      <w:r w:rsidRPr="006409BA">
        <w:rPr>
          <w:b/>
        </w:rPr>
        <w:tab/>
        <w:t>DA</w:t>
      </w:r>
      <w:r w:rsidRPr="006409BA">
        <w:rPr>
          <w:b/>
        </w:rPr>
        <w:tab/>
      </w:r>
      <w:r w:rsidRPr="006409BA">
        <w:rPr>
          <w:b/>
        </w:rPr>
        <w:tab/>
      </w:r>
      <w:r w:rsidRPr="006409BA">
        <w:rPr>
          <w:b/>
        </w:rPr>
        <w:tab/>
      </w:r>
      <w:r w:rsidRPr="006409BA">
        <w:rPr>
          <w:b/>
        </w:rPr>
        <w:tab/>
        <w:t>NU</w:t>
      </w:r>
    </w:p>
    <w:p w14:paraId="177F5B43" w14:textId="77777777" w:rsidR="00A7123C" w:rsidRPr="006409BA" w:rsidRDefault="00A7123C" w:rsidP="0056790C">
      <w:pPr>
        <w:rPr>
          <w:b/>
        </w:rPr>
      </w:pPr>
    </w:p>
    <w:p w14:paraId="0BDCD5A9" w14:textId="77777777" w:rsidR="000C0C3D" w:rsidRPr="006409BA" w:rsidRDefault="000C0C3D" w:rsidP="0056790C">
      <w:pPr>
        <w:rPr>
          <w:b/>
        </w:rPr>
      </w:pPr>
      <w:r w:rsidRPr="006409BA">
        <w:rPr>
          <w:b/>
        </w:rPr>
        <w:t>Dacă DA, proiectul este propus:</w:t>
      </w:r>
      <w:r w:rsidRPr="006409BA">
        <w:rPr>
          <w:b/>
        </w:rPr>
        <w:tab/>
      </w:r>
      <w:r w:rsidRPr="006409BA">
        <w:rPr>
          <w:b/>
        </w:rPr>
        <w:tab/>
        <w:t>Pentru finanţare</w:t>
      </w:r>
      <w:r w:rsidRPr="006409BA">
        <w:rPr>
          <w:b/>
        </w:rPr>
        <w:tab/>
      </w:r>
      <w:r w:rsidRPr="006409BA">
        <w:rPr>
          <w:b/>
        </w:rPr>
        <w:tab/>
      </w:r>
    </w:p>
    <w:p w14:paraId="62CB7911" w14:textId="61F1C27C" w:rsidR="000C0C3D" w:rsidRPr="00F950A8" w:rsidRDefault="000C0C3D">
      <w:r w:rsidRPr="006409BA">
        <w:rPr>
          <w:b/>
        </w:rPr>
        <w:t>Comentarii:</w:t>
      </w:r>
    </w:p>
    <w:sectPr w:rsidR="000C0C3D" w:rsidRPr="00F950A8" w:rsidSect="0070001F">
      <w:headerReference w:type="default" r:id="rId9"/>
      <w:footerReference w:type="default" r:id="rId10"/>
      <w:pgSz w:w="12240" w:h="15840"/>
      <w:pgMar w:top="709" w:right="992" w:bottom="56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D3533" w14:textId="77777777" w:rsidR="005152F5" w:rsidRDefault="005152F5" w:rsidP="0056790C">
      <w:r>
        <w:separator/>
      </w:r>
    </w:p>
  </w:endnote>
  <w:endnote w:type="continuationSeparator" w:id="0">
    <w:p w14:paraId="47AE429A" w14:textId="77777777" w:rsidR="005152F5" w:rsidRDefault="005152F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557011970"/>
      <w:docPartObj>
        <w:docPartGallery w:val="Page Numbers (Bottom of Page)"/>
        <w:docPartUnique/>
      </w:docPartObj>
    </w:sdtPr>
    <w:sdtEndPr>
      <w:rPr>
        <w:noProof/>
      </w:rPr>
    </w:sdtEndPr>
    <w:sdtContent>
      <w:p w14:paraId="17EDB1C3" w14:textId="77777777" w:rsidR="004A616D" w:rsidRDefault="004A616D">
        <w:pPr>
          <w:pStyle w:val="Footer"/>
          <w:jc w:val="right"/>
        </w:pPr>
        <w:r>
          <w:rPr>
            <w:noProof w:val="0"/>
          </w:rPr>
          <w:fldChar w:fldCharType="begin"/>
        </w:r>
        <w:r>
          <w:instrText xml:space="preserve"> PAGE   \* MERGEFORMAT </w:instrText>
        </w:r>
        <w:r>
          <w:rPr>
            <w:noProof w:val="0"/>
          </w:rPr>
          <w:fldChar w:fldCharType="separate"/>
        </w:r>
        <w:r w:rsidR="005E7ADB">
          <w:t>5</w:t>
        </w:r>
        <w:r>
          <w:fldChar w:fldCharType="end"/>
        </w:r>
      </w:p>
    </w:sdtContent>
  </w:sdt>
  <w:p w14:paraId="14C93B44" w14:textId="77777777" w:rsidR="004A616D" w:rsidRDefault="004A61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DD527" w14:textId="77777777" w:rsidR="005152F5" w:rsidRDefault="005152F5" w:rsidP="0056790C">
      <w:r>
        <w:separator/>
      </w:r>
    </w:p>
  </w:footnote>
  <w:footnote w:type="continuationSeparator" w:id="0">
    <w:p w14:paraId="0A099476" w14:textId="77777777" w:rsidR="005152F5" w:rsidRDefault="005152F5" w:rsidP="0056790C">
      <w:r>
        <w:continuationSeparator/>
      </w:r>
    </w:p>
  </w:footnote>
  <w:footnote w:id="1">
    <w:p w14:paraId="48A1F377" w14:textId="77777777" w:rsidR="004A616D" w:rsidRDefault="004A616D" w:rsidP="008867F9">
      <w:pPr>
        <w:pStyle w:val="FootnoteText"/>
      </w:pPr>
      <w:r w:rsidRPr="008B07DB">
        <w:rPr>
          <w:rStyle w:val="FootnoteReference"/>
        </w:rPr>
        <w:footnoteRef/>
      </w:r>
      <w:r w:rsidRPr="008B07DB">
        <w:t xml:space="preserve"> </w:t>
      </w:r>
      <w:proofErr w:type="spellStart"/>
      <w:r w:rsidRPr="00C66C4C">
        <w:t>Doar</w:t>
      </w:r>
      <w:proofErr w:type="spellEnd"/>
      <w:r w:rsidRPr="00C66C4C">
        <w:t xml:space="preserve"> </w:t>
      </w:r>
      <w:proofErr w:type="spellStart"/>
      <w:r w:rsidRPr="00C66C4C">
        <w:t>dacă</w:t>
      </w:r>
      <w:proofErr w:type="spellEnd"/>
      <w:r w:rsidRPr="00C66C4C">
        <w:t xml:space="preserve"> </w:t>
      </w:r>
      <w:proofErr w:type="spellStart"/>
      <w:r w:rsidRPr="00C66C4C">
        <w:t>partenerul</w:t>
      </w:r>
      <w:proofErr w:type="spellEnd"/>
      <w:r w:rsidRPr="00C66C4C">
        <w:t xml:space="preserve"> </w:t>
      </w:r>
      <w:proofErr w:type="spellStart"/>
      <w:r w:rsidRPr="00C66C4C">
        <w:t>implementează</w:t>
      </w:r>
      <w:proofErr w:type="spellEnd"/>
      <w:r w:rsidRPr="00C66C4C">
        <w:t xml:space="preserve"> </w:t>
      </w:r>
      <w:proofErr w:type="spellStart"/>
      <w:r w:rsidRPr="00C66C4C">
        <w:t>activităţi</w:t>
      </w:r>
      <w:proofErr w:type="spellEnd"/>
      <w:r w:rsidRPr="00C66C4C">
        <w:t xml:space="preserve"> din </w:t>
      </w:r>
      <w:proofErr w:type="spellStart"/>
      <w:r w:rsidRPr="00C66C4C">
        <w:t>proiect</w:t>
      </w:r>
      <w:proofErr w:type="spellEnd"/>
    </w:p>
  </w:footnote>
  <w:footnote w:id="2">
    <w:p w14:paraId="79BEB3BC" w14:textId="77777777" w:rsidR="004A616D" w:rsidRPr="00B85574" w:rsidRDefault="004A616D" w:rsidP="008867F9">
      <w:pPr>
        <w:pStyle w:val="FootnoteText"/>
        <w:jc w:val="both"/>
        <w:rPr>
          <w:lang w:val="ro-RO"/>
        </w:rPr>
      </w:pPr>
      <w:r w:rsidRPr="002C3C34">
        <w:rPr>
          <w:rStyle w:val="FootnoteReference"/>
        </w:rPr>
        <w:footnoteRef/>
      </w:r>
      <w:r w:rsidRPr="002C3C34">
        <w:t xml:space="preserve"> </w:t>
      </w:r>
      <w:r w:rsidRPr="002C3C34">
        <w:rPr>
          <w:lang w:val="ro-RO"/>
        </w:rPr>
        <w:t>Pentru solicitanții care au calitatea de custode/administrator, se consideră că evaluarea statutului solicitantului a fost analizată de către autoritatea competentă de mediu în procesul de acordare a calității de administrator / custode.</w:t>
      </w:r>
    </w:p>
  </w:footnote>
  <w:footnote w:id="3">
    <w:p w14:paraId="5DB899BA" w14:textId="77777777" w:rsidR="004A616D" w:rsidRPr="00EB7A76" w:rsidRDefault="004A616D" w:rsidP="00C06031">
      <w:pPr>
        <w:pStyle w:val="FootnoteText"/>
        <w:spacing w:after="120"/>
        <w:jc w:val="both"/>
        <w:rPr>
          <w:color w:val="800080"/>
        </w:rPr>
      </w:pPr>
      <w:r w:rsidRPr="00B878A5">
        <w:rPr>
          <w:rStyle w:val="FootnoteReference"/>
        </w:rPr>
        <w:footnoteRef/>
      </w:r>
      <w:r w:rsidRPr="00B878A5">
        <w:t xml:space="preserve"> Nota </w:t>
      </w:r>
      <w:proofErr w:type="spellStart"/>
      <w:r w:rsidRPr="00B878A5">
        <w:t>justificativă</w:t>
      </w:r>
      <w:proofErr w:type="spellEnd"/>
      <w:r w:rsidRPr="00B878A5">
        <w:t xml:space="preserve"> </w:t>
      </w:r>
      <w:proofErr w:type="spellStart"/>
      <w:proofErr w:type="gramStart"/>
      <w:r w:rsidRPr="00B878A5">
        <w:t>va</w:t>
      </w:r>
      <w:proofErr w:type="spellEnd"/>
      <w:proofErr w:type="gramEnd"/>
      <w:r w:rsidRPr="00B878A5">
        <w:t xml:space="preserve"> </w:t>
      </w:r>
      <w:proofErr w:type="spellStart"/>
      <w:r w:rsidRPr="00B878A5">
        <w:t>conține</w:t>
      </w:r>
      <w:proofErr w:type="spellEnd"/>
      <w:r w:rsidRPr="00B878A5">
        <w:t xml:space="preserve"> </w:t>
      </w:r>
      <w:proofErr w:type="spellStart"/>
      <w:r w:rsidRPr="00B878A5">
        <w:t>explicații</w:t>
      </w:r>
      <w:proofErr w:type="spellEnd"/>
      <w:r w:rsidRPr="00B878A5">
        <w:t xml:space="preserve"> </w:t>
      </w:r>
      <w:proofErr w:type="spellStart"/>
      <w:r w:rsidRPr="00B878A5">
        <w:t>documentate</w:t>
      </w:r>
      <w:proofErr w:type="spellEnd"/>
      <w:r w:rsidRPr="00B878A5">
        <w:t xml:space="preserve"> </w:t>
      </w:r>
      <w:proofErr w:type="spellStart"/>
      <w:r w:rsidRPr="00B878A5">
        <w:t>referitoare</w:t>
      </w:r>
      <w:proofErr w:type="spellEnd"/>
      <w:r w:rsidRPr="00B878A5">
        <w:t xml:space="preserve"> la </w:t>
      </w:r>
      <w:proofErr w:type="spellStart"/>
      <w:r w:rsidRPr="00B878A5">
        <w:t>sursa</w:t>
      </w:r>
      <w:proofErr w:type="spellEnd"/>
      <w:r w:rsidRPr="00B878A5">
        <w:t xml:space="preserve"> </w:t>
      </w:r>
      <w:proofErr w:type="spellStart"/>
      <w:r w:rsidRPr="00B878A5">
        <w:t>pierderilor</w:t>
      </w:r>
      <w:proofErr w:type="spellEnd"/>
      <w:r w:rsidRPr="00B878A5">
        <w:t xml:space="preserve"> (ex. </w:t>
      </w:r>
      <w:proofErr w:type="spellStart"/>
      <w:r w:rsidRPr="00B878A5">
        <w:t>facturi</w:t>
      </w:r>
      <w:proofErr w:type="spellEnd"/>
      <w:r w:rsidRPr="00B878A5">
        <w:t xml:space="preserve"> </w:t>
      </w:r>
      <w:proofErr w:type="spellStart"/>
      <w:r w:rsidRPr="00B878A5">
        <w:t>emise</w:t>
      </w:r>
      <w:proofErr w:type="spellEnd"/>
      <w:r w:rsidRPr="00B878A5">
        <w:t xml:space="preserve"> </w:t>
      </w:r>
      <w:proofErr w:type="spellStart"/>
      <w:r w:rsidRPr="00B878A5">
        <w:t>și</w:t>
      </w:r>
      <w:proofErr w:type="spellEnd"/>
      <w:r w:rsidRPr="00B878A5">
        <w:t xml:space="preserve"> </w:t>
      </w:r>
      <w:proofErr w:type="spellStart"/>
      <w:r w:rsidRPr="00B878A5">
        <w:t>neîncasate</w:t>
      </w:r>
      <w:proofErr w:type="spellEnd"/>
      <w:r w:rsidRPr="00B878A5">
        <w:t xml:space="preserve"> </w:t>
      </w:r>
      <w:proofErr w:type="spellStart"/>
      <w:r w:rsidRPr="00B878A5">
        <w:t>în</w:t>
      </w:r>
      <w:proofErr w:type="spellEnd"/>
      <w:r w:rsidRPr="00B878A5">
        <w:t xml:space="preserve"> </w:t>
      </w:r>
      <w:proofErr w:type="spellStart"/>
      <w:r w:rsidRPr="00B878A5">
        <w:t>termen</w:t>
      </w:r>
      <w:proofErr w:type="spellEnd"/>
      <w:r w:rsidRPr="00B878A5">
        <w:t xml:space="preserve">) </w:t>
      </w:r>
      <w:proofErr w:type="spellStart"/>
      <w:r w:rsidRPr="00B878A5">
        <w:t>și</w:t>
      </w:r>
      <w:proofErr w:type="spellEnd"/>
      <w:r w:rsidRPr="00B878A5">
        <w:t xml:space="preserve"> </w:t>
      </w:r>
      <w:proofErr w:type="spellStart"/>
      <w:r w:rsidRPr="00B878A5">
        <w:t>modalități</w:t>
      </w:r>
      <w:proofErr w:type="spellEnd"/>
      <w:r w:rsidRPr="00B878A5">
        <w:t xml:space="preserve"> concrete de </w:t>
      </w:r>
      <w:proofErr w:type="spellStart"/>
      <w:r w:rsidRPr="00B878A5">
        <w:t>remediere</w:t>
      </w:r>
      <w:proofErr w:type="spellEnd"/>
      <w:r w:rsidRPr="00B878A5">
        <w:t xml:space="preserve"> a </w:t>
      </w:r>
      <w:proofErr w:type="spellStart"/>
      <w:r w:rsidRPr="00B878A5">
        <w:t>situației</w:t>
      </w:r>
      <w:proofErr w:type="spellEnd"/>
      <w:r w:rsidRPr="00B878A5">
        <w:t xml:space="preserve"> (ex. </w:t>
      </w:r>
      <w:proofErr w:type="spellStart"/>
      <w:r w:rsidRPr="00B878A5">
        <w:t>Acțiuni</w:t>
      </w:r>
      <w:proofErr w:type="spellEnd"/>
      <w:r w:rsidRPr="00B878A5">
        <w:t xml:space="preserve"> de </w:t>
      </w:r>
      <w:proofErr w:type="spellStart"/>
      <w:r w:rsidRPr="00B878A5">
        <w:t>recuperare</w:t>
      </w:r>
      <w:proofErr w:type="spellEnd"/>
      <w:r w:rsidRPr="00B878A5">
        <w:t xml:space="preserve"> a </w:t>
      </w:r>
      <w:proofErr w:type="spellStart"/>
      <w:r w:rsidRPr="00B878A5">
        <w:t>datoriilor</w:t>
      </w:r>
      <w:proofErr w:type="spellEnd"/>
      <w:r w:rsidRPr="00B878A5">
        <w:t xml:space="preserve">; </w:t>
      </w:r>
      <w:proofErr w:type="spellStart"/>
      <w:r w:rsidRPr="00B878A5">
        <w:t>planificare</w:t>
      </w:r>
      <w:proofErr w:type="spellEnd"/>
      <w:r w:rsidRPr="00B878A5">
        <w:t xml:space="preserve"> </w:t>
      </w:r>
      <w:proofErr w:type="spellStart"/>
      <w:r w:rsidRPr="00B878A5">
        <w:t>bugetară</w:t>
      </w:r>
      <w:proofErr w:type="spellEnd"/>
      <w:r w:rsidRPr="00B878A5">
        <w:t xml:space="preserve"> </w:t>
      </w:r>
      <w:proofErr w:type="spellStart"/>
      <w:r w:rsidRPr="00B878A5">
        <w:t>în</w:t>
      </w:r>
      <w:proofErr w:type="spellEnd"/>
      <w:r w:rsidRPr="00B878A5">
        <w:t xml:space="preserve"> </w:t>
      </w:r>
      <w:proofErr w:type="spellStart"/>
      <w:r w:rsidRPr="00B878A5">
        <w:t>funcție</w:t>
      </w:r>
      <w:proofErr w:type="spellEnd"/>
      <w:r w:rsidRPr="00B878A5">
        <w:t xml:space="preserve"> de </w:t>
      </w:r>
      <w:proofErr w:type="spellStart"/>
      <w:r w:rsidRPr="00B878A5">
        <w:t>proiectele</w:t>
      </w:r>
      <w:proofErr w:type="spellEnd"/>
      <w:r w:rsidRPr="00B878A5">
        <w:t xml:space="preserve"> </w:t>
      </w:r>
      <w:proofErr w:type="spellStart"/>
      <w:r w:rsidRPr="00B878A5">
        <w:t>propuse</w:t>
      </w:r>
      <w:proofErr w:type="spellEnd"/>
      <w:r w:rsidRPr="00B878A5">
        <w:t xml:space="preserve">, cu </w:t>
      </w:r>
      <w:proofErr w:type="spellStart"/>
      <w:r w:rsidRPr="00B878A5">
        <w:t>precizarea</w:t>
      </w:r>
      <w:proofErr w:type="spellEnd"/>
      <w:r w:rsidRPr="00B878A5">
        <w:t xml:space="preserve"> </w:t>
      </w:r>
      <w:proofErr w:type="spellStart"/>
      <w:r w:rsidRPr="00B878A5">
        <w:t>surselor</w:t>
      </w:r>
      <w:proofErr w:type="spellEnd"/>
      <w:r w:rsidRPr="00B878A5">
        <w:t xml:space="preserve"> </w:t>
      </w:r>
      <w:proofErr w:type="spellStart"/>
      <w:r w:rsidRPr="00B878A5">
        <w:t>financiare</w:t>
      </w:r>
      <w:proofErr w:type="spellEnd"/>
      <w:r w:rsidRPr="00B878A5">
        <w:t xml:space="preserve">; </w:t>
      </w:r>
      <w:proofErr w:type="spellStart"/>
      <w:r w:rsidRPr="00B878A5">
        <w:t>măsuri</w:t>
      </w:r>
      <w:proofErr w:type="spellEnd"/>
      <w:r w:rsidRPr="00B878A5">
        <w:t xml:space="preserve"> de control care </w:t>
      </w:r>
      <w:proofErr w:type="spellStart"/>
      <w:r w:rsidRPr="00B878A5">
        <w:t>să</w:t>
      </w:r>
      <w:proofErr w:type="spellEnd"/>
      <w:r w:rsidRPr="00B878A5">
        <w:t xml:space="preserve"> </w:t>
      </w:r>
      <w:proofErr w:type="spellStart"/>
      <w:r w:rsidRPr="00B878A5">
        <w:t>prevină</w:t>
      </w:r>
      <w:proofErr w:type="spellEnd"/>
      <w:r w:rsidRPr="00B878A5">
        <w:t xml:space="preserve"> </w:t>
      </w:r>
      <w:proofErr w:type="spellStart"/>
      <w:r w:rsidRPr="00B878A5">
        <w:t>depășirea</w:t>
      </w:r>
      <w:proofErr w:type="spellEnd"/>
      <w:r w:rsidRPr="00B878A5">
        <w:t xml:space="preserve"> </w:t>
      </w:r>
      <w:proofErr w:type="spellStart"/>
      <w:r w:rsidRPr="00B878A5">
        <w:t>sumelor</w:t>
      </w:r>
      <w:proofErr w:type="spellEnd"/>
      <w:r w:rsidRPr="00B878A5">
        <w:t xml:space="preserve"> </w:t>
      </w:r>
      <w:proofErr w:type="spellStart"/>
      <w:r w:rsidRPr="00B878A5">
        <w:t>bugetate</w:t>
      </w:r>
      <w:proofErr w:type="spellEnd"/>
      <w:r w:rsidRPr="00B878A5">
        <w:t>).</w:t>
      </w:r>
    </w:p>
  </w:footnote>
  <w:footnote w:id="4">
    <w:p w14:paraId="25A1906C" w14:textId="7C8B3FDB" w:rsidR="004A616D" w:rsidRDefault="004A616D" w:rsidP="005302F9">
      <w:pPr>
        <w:pStyle w:val="FootnoteText"/>
        <w:jc w:val="both"/>
      </w:pPr>
      <w:r w:rsidRPr="00D72977">
        <w:rPr>
          <w:rStyle w:val="FootnoteReference"/>
        </w:rPr>
        <w:footnoteRef/>
      </w:r>
      <w:r w:rsidRPr="00D72977">
        <w:t xml:space="preserve"> </w:t>
      </w:r>
      <w:r w:rsidRPr="00C116BA">
        <w:rPr>
          <w:lang w:val="ro-RO"/>
        </w:rPr>
        <w:t>Măsurile de conservare activă sunt acele măsuri efectiv realizate pentru îmbunătăţirea sau menţinerea stării de conservare (de exemplu: menţinerea arealului unei specii sau a habitatului – inclusiv panouri pentru protecția speciilor, menţinerea efectivului populaţiei, menţinerea păşunatului tradiţional, împăduriri, păstrarea zonelor de hrană şi odihnă pentru sturioni, etc.).</w:t>
      </w:r>
      <w:r w:rsidRPr="002904AE">
        <w:t xml:space="preserve"> </w:t>
      </w:r>
      <w:r w:rsidRPr="002904AE">
        <w:rPr>
          <w:lang w:val="ro-RO"/>
        </w:rPr>
        <w:t>Detalii suplimentare sunt prezentate în secțiunea 3.3.9</w:t>
      </w:r>
      <w:r>
        <w:rPr>
          <w:lang w:val="ro-RO"/>
        </w:rPr>
        <w:t xml:space="preserve"> din Ghidul solicitantului</w:t>
      </w:r>
    </w:p>
  </w:footnote>
  <w:footnote w:id="5">
    <w:p w14:paraId="19DDB527" w14:textId="3AD2D15F" w:rsidR="004A616D" w:rsidRPr="000F5BC7" w:rsidRDefault="004A616D">
      <w:pPr>
        <w:pStyle w:val="FootnoteText"/>
        <w:rPr>
          <w:lang w:val="ro-RO"/>
        </w:rPr>
      </w:pPr>
      <w:r w:rsidRPr="00B878A5">
        <w:rPr>
          <w:rStyle w:val="FootnoteReference"/>
        </w:rPr>
        <w:footnoteRef/>
      </w:r>
      <w:r w:rsidRPr="00B878A5">
        <w:t xml:space="preserve"> </w:t>
      </w:r>
      <w:r w:rsidRPr="00B878A5">
        <w:rPr>
          <w:lang w:val="ro-RO"/>
        </w:rPr>
        <w:t>În calculul valorii pentru stabilirea măsurilor active sunt incluse și cheltuielile pentru pregătirea măsurilor active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9CB6B" w14:textId="77777777" w:rsidR="004A616D" w:rsidRPr="00F13525" w:rsidRDefault="004A616D" w:rsidP="00F13525">
    <w:pPr>
      <w:pStyle w:val="Header"/>
      <w:spacing w:after="240"/>
      <w:rPr>
        <w:sz w:val="16"/>
        <w:szCs w:val="16"/>
      </w:rPr>
    </w:pPr>
    <w:r>
      <w:rPr>
        <w:sz w:val="16"/>
        <w:szCs w:val="16"/>
      </w:rPr>
      <w:t>POIM 2014-2020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11035B1D"/>
    <w:multiLevelType w:val="hybridMultilevel"/>
    <w:tmpl w:val="5CD6D9B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A47C7A"/>
    <w:multiLevelType w:val="hybridMultilevel"/>
    <w:tmpl w:val="C3A063AE"/>
    <w:lvl w:ilvl="0" w:tplc="0409000F">
      <w:start w:val="1"/>
      <w:numFmt w:val="decimal"/>
      <w:lvlText w:val="%1."/>
      <w:lvlJc w:val="left"/>
      <w:pPr>
        <w:ind w:left="502"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B57525"/>
    <w:multiLevelType w:val="hybridMultilevel"/>
    <w:tmpl w:val="CA50F9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76F3710"/>
    <w:multiLevelType w:val="hybridMultilevel"/>
    <w:tmpl w:val="2A14A26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8687A1C"/>
    <w:multiLevelType w:val="hybridMultilevel"/>
    <w:tmpl w:val="DFA204F4"/>
    <w:lvl w:ilvl="0" w:tplc="2D989F0A">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nsid w:val="1BEA1C6C"/>
    <w:multiLevelType w:val="hybridMultilevel"/>
    <w:tmpl w:val="EC9499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D03263E"/>
    <w:multiLevelType w:val="hybridMultilevel"/>
    <w:tmpl w:val="42645E0C"/>
    <w:lvl w:ilvl="0" w:tplc="92EE4AC2">
      <w:start w:val="8"/>
      <w:numFmt w:val="lowerLetter"/>
      <w:lvlText w:val="%1)"/>
      <w:lvlJc w:val="left"/>
      <w:pPr>
        <w:tabs>
          <w:tab w:val="num" w:pos="720"/>
        </w:tabs>
        <w:ind w:left="720" w:hanging="360"/>
      </w:pPr>
      <w:rPr>
        <w:rFonts w:cs="Times New Roman" w:hint="default"/>
        <w:color w:val="000000"/>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1F816150"/>
    <w:multiLevelType w:val="hybridMultilevel"/>
    <w:tmpl w:val="196CB30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F15BEC"/>
    <w:multiLevelType w:val="hybridMultilevel"/>
    <w:tmpl w:val="000C3212"/>
    <w:lvl w:ilvl="0" w:tplc="807C9B12">
      <w:start w:val="1"/>
      <w:numFmt w:val="decimal"/>
      <w:lvlText w:val="%1)"/>
      <w:lvlJc w:val="left"/>
      <w:pPr>
        <w:tabs>
          <w:tab w:val="num" w:pos="720"/>
        </w:tabs>
        <w:ind w:left="720" w:hanging="360"/>
      </w:pPr>
      <w:rPr>
        <w:rFonts w:hint="default"/>
      </w:rPr>
    </w:lvl>
    <w:lvl w:ilvl="1" w:tplc="272AE0F4">
      <w:start w:val="6"/>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2002444"/>
    <w:multiLevelType w:val="hybridMultilevel"/>
    <w:tmpl w:val="D86C1E60"/>
    <w:lvl w:ilvl="0" w:tplc="61A0A03E">
      <w:start w:val="1"/>
      <w:numFmt w:val="lowerLetter"/>
      <w:lvlText w:val="%1)"/>
      <w:lvlJc w:val="left"/>
      <w:pPr>
        <w:ind w:left="360" w:hanging="360"/>
      </w:pPr>
      <w:rPr>
        <w:rFonts w:cs="Times New Roman" w:hint="default"/>
        <w:i w:val="0"/>
        <w:color w:val="auto"/>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A7A85FBC">
      <w:start w:val="1"/>
      <w:numFmt w:val="decimal"/>
      <w:lvlText w:val="%4)"/>
      <w:lvlJc w:val="left"/>
      <w:pPr>
        <w:ind w:left="2520" w:hanging="360"/>
      </w:pPr>
      <w:rPr>
        <w:rFonts w:ascii="Times New Roman" w:eastAsia="Times New Roman" w:hAnsi="Times New Roman"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43374AD"/>
    <w:multiLevelType w:val="hybridMultilevel"/>
    <w:tmpl w:val="1190144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nsid w:val="25A450C6"/>
    <w:multiLevelType w:val="hybridMultilevel"/>
    <w:tmpl w:val="F66ACBD4"/>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nsid w:val="27CE40F7"/>
    <w:multiLevelType w:val="hybridMultilevel"/>
    <w:tmpl w:val="067C2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hint="default"/>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9">
    <w:nsid w:val="2EE66B70"/>
    <w:multiLevelType w:val="hybridMultilevel"/>
    <w:tmpl w:val="1FDC877A"/>
    <w:lvl w:ilvl="0" w:tplc="B908D73E">
      <w:start w:val="1"/>
      <w:numFmt w:val="bullet"/>
      <w:lvlText w:val=""/>
      <w:lvlJc w:val="left"/>
      <w:pPr>
        <w:ind w:left="1080" w:hanging="360"/>
      </w:pPr>
      <w:rPr>
        <w:rFonts w:ascii="Wingdings" w:hAnsi="Wingdings" w:hint="default"/>
        <w:color w:val="80008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EEA15FA"/>
    <w:multiLevelType w:val="hybridMultilevel"/>
    <w:tmpl w:val="B27E1FB0"/>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1">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4C5F4A"/>
    <w:multiLevelType w:val="hybridMultilevel"/>
    <w:tmpl w:val="E09E8D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D8425A1"/>
    <w:multiLevelType w:val="hybridMultilevel"/>
    <w:tmpl w:val="89FE43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F777D72"/>
    <w:multiLevelType w:val="multilevel"/>
    <w:tmpl w:val="A4F2702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nsid w:val="40926596"/>
    <w:multiLevelType w:val="hybridMultilevel"/>
    <w:tmpl w:val="146E4824"/>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420445D4"/>
    <w:multiLevelType w:val="hybridMultilevel"/>
    <w:tmpl w:val="1EEC895A"/>
    <w:lvl w:ilvl="0" w:tplc="0000001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591D02"/>
    <w:multiLevelType w:val="hybridMultilevel"/>
    <w:tmpl w:val="4A50701A"/>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395733F"/>
    <w:multiLevelType w:val="hybridMultilevel"/>
    <w:tmpl w:val="9CF86138"/>
    <w:lvl w:ilvl="0" w:tplc="CA18983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44163936"/>
    <w:multiLevelType w:val="hybridMultilevel"/>
    <w:tmpl w:val="5016B40C"/>
    <w:lvl w:ilvl="0" w:tplc="FB721030">
      <w:start w:val="1"/>
      <w:numFmt w:val="upperLetter"/>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47AD68BA"/>
    <w:multiLevelType w:val="hybridMultilevel"/>
    <w:tmpl w:val="DCAC539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0924EB"/>
    <w:multiLevelType w:val="hybridMultilevel"/>
    <w:tmpl w:val="C3A063AE"/>
    <w:lvl w:ilvl="0" w:tplc="0409000F">
      <w:start w:val="1"/>
      <w:numFmt w:val="decimal"/>
      <w:lvlText w:val="%1."/>
      <w:lvlJc w:val="left"/>
      <w:pPr>
        <w:ind w:left="502"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ED32892"/>
    <w:multiLevelType w:val="multilevel"/>
    <w:tmpl w:val="5A12DAA6"/>
    <w:lvl w:ilvl="0">
      <w:start w:val="1"/>
      <w:numFmt w:val="decimal"/>
      <w:lvlText w:val="%1."/>
      <w:lvlJc w:val="left"/>
      <w:pPr>
        <w:ind w:left="450" w:hanging="450"/>
      </w:pPr>
      <w:rPr>
        <w:rFonts w:cs="Times New Roman" w:hint="default"/>
      </w:rPr>
    </w:lvl>
    <w:lvl w:ilvl="1">
      <w:start w:val="2"/>
      <w:numFmt w:val="decimal"/>
      <w:lvlText w:val="%1.%2."/>
      <w:lvlJc w:val="left"/>
      <w:pPr>
        <w:ind w:left="450" w:hanging="45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nsid w:val="4F0C4EEC"/>
    <w:multiLevelType w:val="hybridMultilevel"/>
    <w:tmpl w:val="9A08CAA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6">
    <w:nsid w:val="51921BEC"/>
    <w:multiLevelType w:val="hybridMultilevel"/>
    <w:tmpl w:val="98B4A348"/>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5C236CA9"/>
    <w:multiLevelType w:val="hybridMultilevel"/>
    <w:tmpl w:val="390E518A"/>
    <w:lvl w:ilvl="0" w:tplc="04090005">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nsid w:val="60AE3C88"/>
    <w:multiLevelType w:val="hybridMultilevel"/>
    <w:tmpl w:val="FC283A5A"/>
    <w:lvl w:ilvl="0" w:tplc="0418000B">
      <w:start w:val="1"/>
      <w:numFmt w:val="bullet"/>
      <w:lvlText w:val=""/>
      <w:lvlJc w:val="left"/>
      <w:pPr>
        <w:ind w:left="741" w:hanging="360"/>
      </w:pPr>
      <w:rPr>
        <w:rFonts w:ascii="Wingdings" w:hAnsi="Wingdings" w:hint="default"/>
      </w:rPr>
    </w:lvl>
    <w:lvl w:ilvl="1" w:tplc="04180003" w:tentative="1">
      <w:start w:val="1"/>
      <w:numFmt w:val="bullet"/>
      <w:lvlText w:val="o"/>
      <w:lvlJc w:val="left"/>
      <w:pPr>
        <w:ind w:left="1461" w:hanging="360"/>
      </w:pPr>
      <w:rPr>
        <w:rFonts w:ascii="Courier New" w:hAnsi="Courier New" w:cs="Courier New" w:hint="default"/>
      </w:rPr>
    </w:lvl>
    <w:lvl w:ilvl="2" w:tplc="04180005" w:tentative="1">
      <w:start w:val="1"/>
      <w:numFmt w:val="bullet"/>
      <w:lvlText w:val=""/>
      <w:lvlJc w:val="left"/>
      <w:pPr>
        <w:ind w:left="2181" w:hanging="360"/>
      </w:pPr>
      <w:rPr>
        <w:rFonts w:ascii="Wingdings" w:hAnsi="Wingdings" w:hint="default"/>
      </w:rPr>
    </w:lvl>
    <w:lvl w:ilvl="3" w:tplc="04180001" w:tentative="1">
      <w:start w:val="1"/>
      <w:numFmt w:val="bullet"/>
      <w:lvlText w:val=""/>
      <w:lvlJc w:val="left"/>
      <w:pPr>
        <w:ind w:left="2901" w:hanging="360"/>
      </w:pPr>
      <w:rPr>
        <w:rFonts w:ascii="Symbol" w:hAnsi="Symbol" w:hint="default"/>
      </w:rPr>
    </w:lvl>
    <w:lvl w:ilvl="4" w:tplc="04180003" w:tentative="1">
      <w:start w:val="1"/>
      <w:numFmt w:val="bullet"/>
      <w:lvlText w:val="o"/>
      <w:lvlJc w:val="left"/>
      <w:pPr>
        <w:ind w:left="3621" w:hanging="360"/>
      </w:pPr>
      <w:rPr>
        <w:rFonts w:ascii="Courier New" w:hAnsi="Courier New" w:cs="Courier New" w:hint="default"/>
      </w:rPr>
    </w:lvl>
    <w:lvl w:ilvl="5" w:tplc="04180005" w:tentative="1">
      <w:start w:val="1"/>
      <w:numFmt w:val="bullet"/>
      <w:lvlText w:val=""/>
      <w:lvlJc w:val="left"/>
      <w:pPr>
        <w:ind w:left="4341" w:hanging="360"/>
      </w:pPr>
      <w:rPr>
        <w:rFonts w:ascii="Wingdings" w:hAnsi="Wingdings" w:hint="default"/>
      </w:rPr>
    </w:lvl>
    <w:lvl w:ilvl="6" w:tplc="04180001" w:tentative="1">
      <w:start w:val="1"/>
      <w:numFmt w:val="bullet"/>
      <w:lvlText w:val=""/>
      <w:lvlJc w:val="left"/>
      <w:pPr>
        <w:ind w:left="5061" w:hanging="360"/>
      </w:pPr>
      <w:rPr>
        <w:rFonts w:ascii="Symbol" w:hAnsi="Symbol" w:hint="default"/>
      </w:rPr>
    </w:lvl>
    <w:lvl w:ilvl="7" w:tplc="04180003" w:tentative="1">
      <w:start w:val="1"/>
      <w:numFmt w:val="bullet"/>
      <w:lvlText w:val="o"/>
      <w:lvlJc w:val="left"/>
      <w:pPr>
        <w:ind w:left="5781" w:hanging="360"/>
      </w:pPr>
      <w:rPr>
        <w:rFonts w:ascii="Courier New" w:hAnsi="Courier New" w:cs="Courier New" w:hint="default"/>
      </w:rPr>
    </w:lvl>
    <w:lvl w:ilvl="8" w:tplc="04180005" w:tentative="1">
      <w:start w:val="1"/>
      <w:numFmt w:val="bullet"/>
      <w:lvlText w:val=""/>
      <w:lvlJc w:val="left"/>
      <w:pPr>
        <w:ind w:left="6501" w:hanging="360"/>
      </w:pPr>
      <w:rPr>
        <w:rFonts w:ascii="Wingdings" w:hAnsi="Wingdings" w:hint="default"/>
      </w:rPr>
    </w:lvl>
  </w:abstractNum>
  <w:abstractNum w:abstractNumId="40">
    <w:nsid w:val="6158388A"/>
    <w:multiLevelType w:val="hybridMultilevel"/>
    <w:tmpl w:val="6D466D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3A56EBA"/>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42">
    <w:nsid w:val="64A133D9"/>
    <w:multiLevelType w:val="hybridMultilevel"/>
    <w:tmpl w:val="4B0EAF42"/>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738A3B1D"/>
    <w:multiLevelType w:val="hybridMultilevel"/>
    <w:tmpl w:val="E11209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3EB6027"/>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45">
    <w:nsid w:val="754E0816"/>
    <w:multiLevelType w:val="hybridMultilevel"/>
    <w:tmpl w:val="9E78EDB6"/>
    <w:lvl w:ilvl="0" w:tplc="0418000B">
      <w:start w:val="1"/>
      <w:numFmt w:val="bullet"/>
      <w:lvlText w:val=""/>
      <w:lvlJc w:val="left"/>
      <w:pPr>
        <w:ind w:left="741" w:hanging="360"/>
      </w:pPr>
      <w:rPr>
        <w:rFonts w:ascii="Wingdings" w:hAnsi="Wingdings" w:hint="default"/>
      </w:rPr>
    </w:lvl>
    <w:lvl w:ilvl="1" w:tplc="04180003" w:tentative="1">
      <w:start w:val="1"/>
      <w:numFmt w:val="bullet"/>
      <w:lvlText w:val="o"/>
      <w:lvlJc w:val="left"/>
      <w:pPr>
        <w:ind w:left="1461" w:hanging="360"/>
      </w:pPr>
      <w:rPr>
        <w:rFonts w:ascii="Courier New" w:hAnsi="Courier New" w:cs="Courier New" w:hint="default"/>
      </w:rPr>
    </w:lvl>
    <w:lvl w:ilvl="2" w:tplc="04180005" w:tentative="1">
      <w:start w:val="1"/>
      <w:numFmt w:val="bullet"/>
      <w:lvlText w:val=""/>
      <w:lvlJc w:val="left"/>
      <w:pPr>
        <w:ind w:left="2181" w:hanging="360"/>
      </w:pPr>
      <w:rPr>
        <w:rFonts w:ascii="Wingdings" w:hAnsi="Wingdings" w:hint="default"/>
      </w:rPr>
    </w:lvl>
    <w:lvl w:ilvl="3" w:tplc="04180001" w:tentative="1">
      <w:start w:val="1"/>
      <w:numFmt w:val="bullet"/>
      <w:lvlText w:val=""/>
      <w:lvlJc w:val="left"/>
      <w:pPr>
        <w:ind w:left="2901" w:hanging="360"/>
      </w:pPr>
      <w:rPr>
        <w:rFonts w:ascii="Symbol" w:hAnsi="Symbol" w:hint="default"/>
      </w:rPr>
    </w:lvl>
    <w:lvl w:ilvl="4" w:tplc="04180003" w:tentative="1">
      <w:start w:val="1"/>
      <w:numFmt w:val="bullet"/>
      <w:lvlText w:val="o"/>
      <w:lvlJc w:val="left"/>
      <w:pPr>
        <w:ind w:left="3621" w:hanging="360"/>
      </w:pPr>
      <w:rPr>
        <w:rFonts w:ascii="Courier New" w:hAnsi="Courier New" w:cs="Courier New" w:hint="default"/>
      </w:rPr>
    </w:lvl>
    <w:lvl w:ilvl="5" w:tplc="04180005" w:tentative="1">
      <w:start w:val="1"/>
      <w:numFmt w:val="bullet"/>
      <w:lvlText w:val=""/>
      <w:lvlJc w:val="left"/>
      <w:pPr>
        <w:ind w:left="4341" w:hanging="360"/>
      </w:pPr>
      <w:rPr>
        <w:rFonts w:ascii="Wingdings" w:hAnsi="Wingdings" w:hint="default"/>
      </w:rPr>
    </w:lvl>
    <w:lvl w:ilvl="6" w:tplc="04180001" w:tentative="1">
      <w:start w:val="1"/>
      <w:numFmt w:val="bullet"/>
      <w:lvlText w:val=""/>
      <w:lvlJc w:val="left"/>
      <w:pPr>
        <w:ind w:left="5061" w:hanging="360"/>
      </w:pPr>
      <w:rPr>
        <w:rFonts w:ascii="Symbol" w:hAnsi="Symbol" w:hint="default"/>
      </w:rPr>
    </w:lvl>
    <w:lvl w:ilvl="7" w:tplc="04180003" w:tentative="1">
      <w:start w:val="1"/>
      <w:numFmt w:val="bullet"/>
      <w:lvlText w:val="o"/>
      <w:lvlJc w:val="left"/>
      <w:pPr>
        <w:ind w:left="5781" w:hanging="360"/>
      </w:pPr>
      <w:rPr>
        <w:rFonts w:ascii="Courier New" w:hAnsi="Courier New" w:cs="Courier New" w:hint="default"/>
      </w:rPr>
    </w:lvl>
    <w:lvl w:ilvl="8" w:tplc="04180005" w:tentative="1">
      <w:start w:val="1"/>
      <w:numFmt w:val="bullet"/>
      <w:lvlText w:val=""/>
      <w:lvlJc w:val="left"/>
      <w:pPr>
        <w:ind w:left="6501" w:hanging="360"/>
      </w:pPr>
      <w:rPr>
        <w:rFonts w:ascii="Wingdings" w:hAnsi="Wingdings" w:hint="default"/>
      </w:rPr>
    </w:lvl>
  </w:abstractNum>
  <w:abstractNum w:abstractNumId="46">
    <w:nsid w:val="7A032451"/>
    <w:multiLevelType w:val="hybridMultilevel"/>
    <w:tmpl w:val="F96660E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7">
    <w:nsid w:val="7B7E5475"/>
    <w:multiLevelType w:val="hybridMultilevel"/>
    <w:tmpl w:val="A12ED8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42"/>
  </w:num>
  <w:num w:numId="7">
    <w:abstractNumId w:val="37"/>
  </w:num>
  <w:num w:numId="8">
    <w:abstractNumId w:val="36"/>
  </w:num>
  <w:num w:numId="9">
    <w:abstractNumId w:val="21"/>
  </w:num>
  <w:num w:numId="10">
    <w:abstractNumId w:val="38"/>
  </w:num>
  <w:num w:numId="11">
    <w:abstractNumId w:val="3"/>
  </w:num>
  <w:num w:numId="12">
    <w:abstractNumId w:val="24"/>
  </w:num>
  <w:num w:numId="13">
    <w:abstractNumId w:val="12"/>
  </w:num>
  <w:num w:numId="14">
    <w:abstractNumId w:val="32"/>
  </w:num>
  <w:num w:numId="15">
    <w:abstractNumId w:val="27"/>
  </w:num>
  <w:num w:numId="16">
    <w:abstractNumId w:val="33"/>
  </w:num>
  <w:num w:numId="17">
    <w:abstractNumId w:val="46"/>
  </w:num>
  <w:num w:numId="18">
    <w:abstractNumId w:val="18"/>
  </w:num>
  <w:num w:numId="19">
    <w:abstractNumId w:val="2"/>
  </w:num>
  <w:num w:numId="20">
    <w:abstractNumId w:val="10"/>
  </w:num>
  <w:num w:numId="21">
    <w:abstractNumId w:val="14"/>
  </w:num>
  <w:num w:numId="22">
    <w:abstractNumId w:val="47"/>
  </w:num>
  <w:num w:numId="23">
    <w:abstractNumId w:val="48"/>
  </w:num>
  <w:num w:numId="24">
    <w:abstractNumId w:val="31"/>
  </w:num>
  <w:num w:numId="25">
    <w:abstractNumId w:val="41"/>
  </w:num>
  <w:num w:numId="26">
    <w:abstractNumId w:val="44"/>
  </w:num>
  <w:num w:numId="27">
    <w:abstractNumId w:val="5"/>
  </w:num>
  <w:num w:numId="28">
    <w:abstractNumId w:val="11"/>
  </w:num>
  <w:num w:numId="29">
    <w:abstractNumId w:val="22"/>
  </w:num>
  <w:num w:numId="30">
    <w:abstractNumId w:val="45"/>
  </w:num>
  <w:num w:numId="31">
    <w:abstractNumId w:val="17"/>
  </w:num>
  <w:num w:numId="32">
    <w:abstractNumId w:val="26"/>
  </w:num>
  <w:num w:numId="33">
    <w:abstractNumId w:val="4"/>
  </w:num>
  <w:num w:numId="34">
    <w:abstractNumId w:val="40"/>
  </w:num>
  <w:num w:numId="35">
    <w:abstractNumId w:val="43"/>
  </w:num>
  <w:num w:numId="36">
    <w:abstractNumId w:val="25"/>
  </w:num>
  <w:num w:numId="37">
    <w:abstractNumId w:val="7"/>
  </w:num>
  <w:num w:numId="38">
    <w:abstractNumId w:val="39"/>
  </w:num>
  <w:num w:numId="39">
    <w:abstractNumId w:val="15"/>
  </w:num>
  <w:num w:numId="40">
    <w:abstractNumId w:val="16"/>
  </w:num>
  <w:num w:numId="41">
    <w:abstractNumId w:val="30"/>
  </w:num>
  <w:num w:numId="42">
    <w:abstractNumId w:val="13"/>
  </w:num>
  <w:num w:numId="43">
    <w:abstractNumId w:val="19"/>
  </w:num>
  <w:num w:numId="44">
    <w:abstractNumId w:val="8"/>
  </w:num>
  <w:num w:numId="45">
    <w:abstractNumId w:val="6"/>
  </w:num>
  <w:num w:numId="46">
    <w:abstractNumId w:val="9"/>
  </w:num>
  <w:num w:numId="47">
    <w:abstractNumId w:val="23"/>
  </w:num>
  <w:num w:numId="48">
    <w:abstractNumId w:val="28"/>
  </w:num>
  <w:num w:numId="49">
    <w:abstractNumId w:val="34"/>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cazan">
    <w15:presenceInfo w15:providerId="AD" w15:userId="S-1-5-21-895803295-2093625191-1635367069-4609"/>
  </w15:person>
  <w15:person w15:author="delia ionica">
    <w15:presenceInfo w15:providerId="AD" w15:userId="S-1-5-21-895803295-2093625191-1635367069-4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27DD"/>
    <w:rsid w:val="0000428E"/>
    <w:rsid w:val="00014691"/>
    <w:rsid w:val="00015A20"/>
    <w:rsid w:val="000207D4"/>
    <w:rsid w:val="00020B41"/>
    <w:rsid w:val="0002109E"/>
    <w:rsid w:val="0003103A"/>
    <w:rsid w:val="00031F59"/>
    <w:rsid w:val="00032A60"/>
    <w:rsid w:val="00044A30"/>
    <w:rsid w:val="00055B09"/>
    <w:rsid w:val="00060B63"/>
    <w:rsid w:val="0006431D"/>
    <w:rsid w:val="00064457"/>
    <w:rsid w:val="00066790"/>
    <w:rsid w:val="00070400"/>
    <w:rsid w:val="00071C68"/>
    <w:rsid w:val="00081C19"/>
    <w:rsid w:val="000834FB"/>
    <w:rsid w:val="00085633"/>
    <w:rsid w:val="00096500"/>
    <w:rsid w:val="00096C28"/>
    <w:rsid w:val="00097502"/>
    <w:rsid w:val="000A00E4"/>
    <w:rsid w:val="000C0C3D"/>
    <w:rsid w:val="000C5D52"/>
    <w:rsid w:val="000C61F2"/>
    <w:rsid w:val="000D3863"/>
    <w:rsid w:val="000D6257"/>
    <w:rsid w:val="000D721A"/>
    <w:rsid w:val="000E474C"/>
    <w:rsid w:val="000E4FE3"/>
    <w:rsid w:val="000E5D24"/>
    <w:rsid w:val="000E6CD7"/>
    <w:rsid w:val="000E7864"/>
    <w:rsid w:val="000F5BC7"/>
    <w:rsid w:val="000F6E53"/>
    <w:rsid w:val="0010432C"/>
    <w:rsid w:val="00114A7D"/>
    <w:rsid w:val="00114E73"/>
    <w:rsid w:val="0011653E"/>
    <w:rsid w:val="00126405"/>
    <w:rsid w:val="001335CD"/>
    <w:rsid w:val="0013529A"/>
    <w:rsid w:val="00137733"/>
    <w:rsid w:val="001455B3"/>
    <w:rsid w:val="00150981"/>
    <w:rsid w:val="00152E1F"/>
    <w:rsid w:val="00157F31"/>
    <w:rsid w:val="001623F6"/>
    <w:rsid w:val="001624AF"/>
    <w:rsid w:val="0016289D"/>
    <w:rsid w:val="00174423"/>
    <w:rsid w:val="0017476F"/>
    <w:rsid w:val="00174ABD"/>
    <w:rsid w:val="00174D92"/>
    <w:rsid w:val="00177881"/>
    <w:rsid w:val="00185A55"/>
    <w:rsid w:val="00190AC1"/>
    <w:rsid w:val="00193C53"/>
    <w:rsid w:val="001A2128"/>
    <w:rsid w:val="001A2783"/>
    <w:rsid w:val="001A3F89"/>
    <w:rsid w:val="001A4D67"/>
    <w:rsid w:val="001A7045"/>
    <w:rsid w:val="001B690E"/>
    <w:rsid w:val="001C2DDD"/>
    <w:rsid w:val="001C66A6"/>
    <w:rsid w:val="001D4C75"/>
    <w:rsid w:val="001D50CC"/>
    <w:rsid w:val="001D6BD2"/>
    <w:rsid w:val="001E24AE"/>
    <w:rsid w:val="001F039A"/>
    <w:rsid w:val="002004C5"/>
    <w:rsid w:val="0020199D"/>
    <w:rsid w:val="002033AC"/>
    <w:rsid w:val="002179D6"/>
    <w:rsid w:val="002206AB"/>
    <w:rsid w:val="00221A99"/>
    <w:rsid w:val="0023127C"/>
    <w:rsid w:val="00241722"/>
    <w:rsid w:val="00242E25"/>
    <w:rsid w:val="00243F96"/>
    <w:rsid w:val="00246F31"/>
    <w:rsid w:val="00251AA8"/>
    <w:rsid w:val="00252526"/>
    <w:rsid w:val="00256341"/>
    <w:rsid w:val="002622ED"/>
    <w:rsid w:val="00263245"/>
    <w:rsid w:val="002654E0"/>
    <w:rsid w:val="00272662"/>
    <w:rsid w:val="00277835"/>
    <w:rsid w:val="002802D7"/>
    <w:rsid w:val="00283AF4"/>
    <w:rsid w:val="00283DCC"/>
    <w:rsid w:val="00284BC5"/>
    <w:rsid w:val="0028530F"/>
    <w:rsid w:val="0028649C"/>
    <w:rsid w:val="00287041"/>
    <w:rsid w:val="002904AE"/>
    <w:rsid w:val="00291819"/>
    <w:rsid w:val="0029267B"/>
    <w:rsid w:val="00294F26"/>
    <w:rsid w:val="0029606F"/>
    <w:rsid w:val="00296BFB"/>
    <w:rsid w:val="002971D4"/>
    <w:rsid w:val="002A0084"/>
    <w:rsid w:val="002A2412"/>
    <w:rsid w:val="002A325E"/>
    <w:rsid w:val="002A4CE3"/>
    <w:rsid w:val="002B08AF"/>
    <w:rsid w:val="002B21B0"/>
    <w:rsid w:val="002C3C34"/>
    <w:rsid w:val="002D0B5B"/>
    <w:rsid w:val="002D2D73"/>
    <w:rsid w:val="002D4DCB"/>
    <w:rsid w:val="002D4F59"/>
    <w:rsid w:val="002D57BB"/>
    <w:rsid w:val="002D6A79"/>
    <w:rsid w:val="002D6BF5"/>
    <w:rsid w:val="002E3587"/>
    <w:rsid w:val="002E65DE"/>
    <w:rsid w:val="002E7843"/>
    <w:rsid w:val="002F4168"/>
    <w:rsid w:val="002F4AC5"/>
    <w:rsid w:val="002F7877"/>
    <w:rsid w:val="003002AF"/>
    <w:rsid w:val="00303E7E"/>
    <w:rsid w:val="0030626B"/>
    <w:rsid w:val="003140CE"/>
    <w:rsid w:val="00315924"/>
    <w:rsid w:val="00316696"/>
    <w:rsid w:val="00320EBF"/>
    <w:rsid w:val="00321B15"/>
    <w:rsid w:val="003225EF"/>
    <w:rsid w:val="00327FF3"/>
    <w:rsid w:val="00331601"/>
    <w:rsid w:val="00335A71"/>
    <w:rsid w:val="00336969"/>
    <w:rsid w:val="00346C0F"/>
    <w:rsid w:val="00347804"/>
    <w:rsid w:val="00352B53"/>
    <w:rsid w:val="00355339"/>
    <w:rsid w:val="00357768"/>
    <w:rsid w:val="00362607"/>
    <w:rsid w:val="00366DBF"/>
    <w:rsid w:val="003729A5"/>
    <w:rsid w:val="003732DE"/>
    <w:rsid w:val="00380F72"/>
    <w:rsid w:val="003905EB"/>
    <w:rsid w:val="00394832"/>
    <w:rsid w:val="00395D32"/>
    <w:rsid w:val="00397956"/>
    <w:rsid w:val="003A48B3"/>
    <w:rsid w:val="003A7E94"/>
    <w:rsid w:val="003A7EFA"/>
    <w:rsid w:val="003B2174"/>
    <w:rsid w:val="003B257C"/>
    <w:rsid w:val="003B3E89"/>
    <w:rsid w:val="003B4C52"/>
    <w:rsid w:val="003B6D41"/>
    <w:rsid w:val="003B74DA"/>
    <w:rsid w:val="003D11A4"/>
    <w:rsid w:val="003E4DAC"/>
    <w:rsid w:val="003E5B51"/>
    <w:rsid w:val="003F3122"/>
    <w:rsid w:val="003F44DD"/>
    <w:rsid w:val="00403E59"/>
    <w:rsid w:val="00437F0C"/>
    <w:rsid w:val="004405BC"/>
    <w:rsid w:val="00441CD1"/>
    <w:rsid w:val="00444D4F"/>
    <w:rsid w:val="0044677B"/>
    <w:rsid w:val="004501B7"/>
    <w:rsid w:val="0045625F"/>
    <w:rsid w:val="0046133B"/>
    <w:rsid w:val="004700B8"/>
    <w:rsid w:val="004844DB"/>
    <w:rsid w:val="0049019E"/>
    <w:rsid w:val="004904E4"/>
    <w:rsid w:val="0049208A"/>
    <w:rsid w:val="00492B7C"/>
    <w:rsid w:val="004A2F88"/>
    <w:rsid w:val="004A616D"/>
    <w:rsid w:val="004A7023"/>
    <w:rsid w:val="004A70CF"/>
    <w:rsid w:val="004B2375"/>
    <w:rsid w:val="004C0A41"/>
    <w:rsid w:val="004C3177"/>
    <w:rsid w:val="004C771A"/>
    <w:rsid w:val="004D1C5B"/>
    <w:rsid w:val="004D1E93"/>
    <w:rsid w:val="004E1014"/>
    <w:rsid w:val="004E13F7"/>
    <w:rsid w:val="004E1AFA"/>
    <w:rsid w:val="004E5110"/>
    <w:rsid w:val="004F1FB7"/>
    <w:rsid w:val="00504061"/>
    <w:rsid w:val="00504A0E"/>
    <w:rsid w:val="00506F33"/>
    <w:rsid w:val="00511709"/>
    <w:rsid w:val="00512401"/>
    <w:rsid w:val="005131E8"/>
    <w:rsid w:val="005152F5"/>
    <w:rsid w:val="00517040"/>
    <w:rsid w:val="005210CB"/>
    <w:rsid w:val="00523B0A"/>
    <w:rsid w:val="0052434D"/>
    <w:rsid w:val="00524E10"/>
    <w:rsid w:val="00525933"/>
    <w:rsid w:val="005263F2"/>
    <w:rsid w:val="005302F9"/>
    <w:rsid w:val="0053062E"/>
    <w:rsid w:val="00531B05"/>
    <w:rsid w:val="0053202F"/>
    <w:rsid w:val="00555D61"/>
    <w:rsid w:val="0055642E"/>
    <w:rsid w:val="005609F7"/>
    <w:rsid w:val="00560C41"/>
    <w:rsid w:val="0056128F"/>
    <w:rsid w:val="00562F76"/>
    <w:rsid w:val="00563940"/>
    <w:rsid w:val="00564EF1"/>
    <w:rsid w:val="0056790C"/>
    <w:rsid w:val="00570565"/>
    <w:rsid w:val="00572C0B"/>
    <w:rsid w:val="00572E7B"/>
    <w:rsid w:val="00576583"/>
    <w:rsid w:val="0058224F"/>
    <w:rsid w:val="00584B29"/>
    <w:rsid w:val="0058678A"/>
    <w:rsid w:val="005957DE"/>
    <w:rsid w:val="00597431"/>
    <w:rsid w:val="005A5D9A"/>
    <w:rsid w:val="005A6967"/>
    <w:rsid w:val="005D5F8F"/>
    <w:rsid w:val="005E128E"/>
    <w:rsid w:val="005E4334"/>
    <w:rsid w:val="005E553F"/>
    <w:rsid w:val="005E7ADB"/>
    <w:rsid w:val="005F7281"/>
    <w:rsid w:val="00615319"/>
    <w:rsid w:val="00621933"/>
    <w:rsid w:val="00623E1C"/>
    <w:rsid w:val="00627389"/>
    <w:rsid w:val="00632E22"/>
    <w:rsid w:val="006409BA"/>
    <w:rsid w:val="00641AD6"/>
    <w:rsid w:val="00644594"/>
    <w:rsid w:val="00645B8F"/>
    <w:rsid w:val="00647737"/>
    <w:rsid w:val="006536F1"/>
    <w:rsid w:val="00655CC3"/>
    <w:rsid w:val="0066018B"/>
    <w:rsid w:val="00660E82"/>
    <w:rsid w:val="00670452"/>
    <w:rsid w:val="00671E26"/>
    <w:rsid w:val="00672047"/>
    <w:rsid w:val="006739B1"/>
    <w:rsid w:val="00675E5E"/>
    <w:rsid w:val="006803E5"/>
    <w:rsid w:val="006826F9"/>
    <w:rsid w:val="006A154D"/>
    <w:rsid w:val="006A1DF0"/>
    <w:rsid w:val="006A2379"/>
    <w:rsid w:val="006A28BE"/>
    <w:rsid w:val="006B20D3"/>
    <w:rsid w:val="006C08B4"/>
    <w:rsid w:val="006C0E17"/>
    <w:rsid w:val="006C61FB"/>
    <w:rsid w:val="006C7696"/>
    <w:rsid w:val="006D3B48"/>
    <w:rsid w:val="006D7818"/>
    <w:rsid w:val="006D7946"/>
    <w:rsid w:val="006E420E"/>
    <w:rsid w:val="006F2C42"/>
    <w:rsid w:val="006F3D4B"/>
    <w:rsid w:val="006F76A3"/>
    <w:rsid w:val="0070001F"/>
    <w:rsid w:val="00703D01"/>
    <w:rsid w:val="00717CF7"/>
    <w:rsid w:val="00722B3D"/>
    <w:rsid w:val="00722F5D"/>
    <w:rsid w:val="0072540B"/>
    <w:rsid w:val="00725571"/>
    <w:rsid w:val="00727E69"/>
    <w:rsid w:val="00732C04"/>
    <w:rsid w:val="00733220"/>
    <w:rsid w:val="00734111"/>
    <w:rsid w:val="007357AC"/>
    <w:rsid w:val="007443B0"/>
    <w:rsid w:val="00746A9C"/>
    <w:rsid w:val="00750E27"/>
    <w:rsid w:val="00754A82"/>
    <w:rsid w:val="007722F8"/>
    <w:rsid w:val="00776BB1"/>
    <w:rsid w:val="0078097C"/>
    <w:rsid w:val="00780D0D"/>
    <w:rsid w:val="0078507D"/>
    <w:rsid w:val="00786E67"/>
    <w:rsid w:val="007900BE"/>
    <w:rsid w:val="00792008"/>
    <w:rsid w:val="00793B40"/>
    <w:rsid w:val="00794B17"/>
    <w:rsid w:val="00795791"/>
    <w:rsid w:val="00795F7D"/>
    <w:rsid w:val="007A46EB"/>
    <w:rsid w:val="007A5B38"/>
    <w:rsid w:val="007B2226"/>
    <w:rsid w:val="007B3468"/>
    <w:rsid w:val="007B6229"/>
    <w:rsid w:val="007C02AB"/>
    <w:rsid w:val="007C38AC"/>
    <w:rsid w:val="007C4219"/>
    <w:rsid w:val="007C4B8D"/>
    <w:rsid w:val="007C628A"/>
    <w:rsid w:val="007D75A4"/>
    <w:rsid w:val="007E0AA3"/>
    <w:rsid w:val="007E37AA"/>
    <w:rsid w:val="007F5C27"/>
    <w:rsid w:val="00807FCB"/>
    <w:rsid w:val="00811D23"/>
    <w:rsid w:val="00812BC6"/>
    <w:rsid w:val="00814A14"/>
    <w:rsid w:val="00817A50"/>
    <w:rsid w:val="00822443"/>
    <w:rsid w:val="00823A19"/>
    <w:rsid w:val="00831765"/>
    <w:rsid w:val="00834F9D"/>
    <w:rsid w:val="00837CE3"/>
    <w:rsid w:val="008546FB"/>
    <w:rsid w:val="00862419"/>
    <w:rsid w:val="00862B1C"/>
    <w:rsid w:val="00864841"/>
    <w:rsid w:val="008719CB"/>
    <w:rsid w:val="008754E5"/>
    <w:rsid w:val="008768E1"/>
    <w:rsid w:val="008867F9"/>
    <w:rsid w:val="00890339"/>
    <w:rsid w:val="0089160D"/>
    <w:rsid w:val="00893E68"/>
    <w:rsid w:val="00896674"/>
    <w:rsid w:val="008A70B4"/>
    <w:rsid w:val="008B0C67"/>
    <w:rsid w:val="008C0EBD"/>
    <w:rsid w:val="008C42CD"/>
    <w:rsid w:val="008C54E4"/>
    <w:rsid w:val="008C57FF"/>
    <w:rsid w:val="008D5E3E"/>
    <w:rsid w:val="008F1174"/>
    <w:rsid w:val="008F1229"/>
    <w:rsid w:val="008F67BB"/>
    <w:rsid w:val="008F6982"/>
    <w:rsid w:val="008F7665"/>
    <w:rsid w:val="008F7DF9"/>
    <w:rsid w:val="0090130D"/>
    <w:rsid w:val="009022E1"/>
    <w:rsid w:val="00910776"/>
    <w:rsid w:val="00915ADF"/>
    <w:rsid w:val="0092126F"/>
    <w:rsid w:val="00931731"/>
    <w:rsid w:val="00936DCF"/>
    <w:rsid w:val="0094104E"/>
    <w:rsid w:val="00943357"/>
    <w:rsid w:val="0095424F"/>
    <w:rsid w:val="00955178"/>
    <w:rsid w:val="00967186"/>
    <w:rsid w:val="0097476A"/>
    <w:rsid w:val="00984701"/>
    <w:rsid w:val="0099390C"/>
    <w:rsid w:val="00993F00"/>
    <w:rsid w:val="00995D33"/>
    <w:rsid w:val="009A6F9E"/>
    <w:rsid w:val="009A716D"/>
    <w:rsid w:val="009B2EC4"/>
    <w:rsid w:val="009B6B95"/>
    <w:rsid w:val="009C46B1"/>
    <w:rsid w:val="009C52D1"/>
    <w:rsid w:val="009D3D2E"/>
    <w:rsid w:val="009D4C4D"/>
    <w:rsid w:val="009E053D"/>
    <w:rsid w:val="009E323F"/>
    <w:rsid w:val="009E5A67"/>
    <w:rsid w:val="009E6131"/>
    <w:rsid w:val="009E7E62"/>
    <w:rsid w:val="009F1D49"/>
    <w:rsid w:val="00A01424"/>
    <w:rsid w:val="00A02768"/>
    <w:rsid w:val="00A13F17"/>
    <w:rsid w:val="00A22A28"/>
    <w:rsid w:val="00A27484"/>
    <w:rsid w:val="00A303DC"/>
    <w:rsid w:val="00A30EB3"/>
    <w:rsid w:val="00A33B3D"/>
    <w:rsid w:val="00A34454"/>
    <w:rsid w:val="00A35B42"/>
    <w:rsid w:val="00A40CEF"/>
    <w:rsid w:val="00A5075F"/>
    <w:rsid w:val="00A51808"/>
    <w:rsid w:val="00A548B2"/>
    <w:rsid w:val="00A639D1"/>
    <w:rsid w:val="00A64CEA"/>
    <w:rsid w:val="00A657C1"/>
    <w:rsid w:val="00A7123C"/>
    <w:rsid w:val="00A76D77"/>
    <w:rsid w:val="00A808E1"/>
    <w:rsid w:val="00A84D3A"/>
    <w:rsid w:val="00A8574B"/>
    <w:rsid w:val="00A87E99"/>
    <w:rsid w:val="00A9574D"/>
    <w:rsid w:val="00AA26DC"/>
    <w:rsid w:val="00AB1E84"/>
    <w:rsid w:val="00AB4C26"/>
    <w:rsid w:val="00AB7024"/>
    <w:rsid w:val="00AB795F"/>
    <w:rsid w:val="00AB7B61"/>
    <w:rsid w:val="00AB7C8A"/>
    <w:rsid w:val="00AC087C"/>
    <w:rsid w:val="00AD43DB"/>
    <w:rsid w:val="00AD5718"/>
    <w:rsid w:val="00AE2D8F"/>
    <w:rsid w:val="00AE4E01"/>
    <w:rsid w:val="00AF1867"/>
    <w:rsid w:val="00AF64C8"/>
    <w:rsid w:val="00B015EA"/>
    <w:rsid w:val="00B06B1E"/>
    <w:rsid w:val="00B11BB5"/>
    <w:rsid w:val="00B142C9"/>
    <w:rsid w:val="00B1645C"/>
    <w:rsid w:val="00B17E22"/>
    <w:rsid w:val="00B20164"/>
    <w:rsid w:val="00B2204D"/>
    <w:rsid w:val="00B2471B"/>
    <w:rsid w:val="00B27503"/>
    <w:rsid w:val="00B40F8C"/>
    <w:rsid w:val="00B4745A"/>
    <w:rsid w:val="00B47672"/>
    <w:rsid w:val="00B477E3"/>
    <w:rsid w:val="00B52BCC"/>
    <w:rsid w:val="00B5471F"/>
    <w:rsid w:val="00B62C70"/>
    <w:rsid w:val="00B64654"/>
    <w:rsid w:val="00B74DFC"/>
    <w:rsid w:val="00B832AF"/>
    <w:rsid w:val="00B8562E"/>
    <w:rsid w:val="00B86021"/>
    <w:rsid w:val="00B8697A"/>
    <w:rsid w:val="00B878A5"/>
    <w:rsid w:val="00B87BBE"/>
    <w:rsid w:val="00B91150"/>
    <w:rsid w:val="00B93CBB"/>
    <w:rsid w:val="00BA4E2D"/>
    <w:rsid w:val="00BA4E85"/>
    <w:rsid w:val="00BA634D"/>
    <w:rsid w:val="00BA6B26"/>
    <w:rsid w:val="00BA7362"/>
    <w:rsid w:val="00BB7C40"/>
    <w:rsid w:val="00BC26C4"/>
    <w:rsid w:val="00BC2F03"/>
    <w:rsid w:val="00BC5505"/>
    <w:rsid w:val="00BD3182"/>
    <w:rsid w:val="00BD3C31"/>
    <w:rsid w:val="00BD5413"/>
    <w:rsid w:val="00BD5937"/>
    <w:rsid w:val="00BD6F8C"/>
    <w:rsid w:val="00BE5921"/>
    <w:rsid w:val="00BE6442"/>
    <w:rsid w:val="00BF0978"/>
    <w:rsid w:val="00BF1B9F"/>
    <w:rsid w:val="00BF4457"/>
    <w:rsid w:val="00C05D97"/>
    <w:rsid w:val="00C06031"/>
    <w:rsid w:val="00C116BA"/>
    <w:rsid w:val="00C138D5"/>
    <w:rsid w:val="00C14757"/>
    <w:rsid w:val="00C14A7E"/>
    <w:rsid w:val="00C15549"/>
    <w:rsid w:val="00C16F9B"/>
    <w:rsid w:val="00C202B3"/>
    <w:rsid w:val="00C333CA"/>
    <w:rsid w:val="00C40E9B"/>
    <w:rsid w:val="00C4312D"/>
    <w:rsid w:val="00C46232"/>
    <w:rsid w:val="00C556E5"/>
    <w:rsid w:val="00C63AF3"/>
    <w:rsid w:val="00C747D1"/>
    <w:rsid w:val="00C75895"/>
    <w:rsid w:val="00C83A94"/>
    <w:rsid w:val="00C868B1"/>
    <w:rsid w:val="00C9113C"/>
    <w:rsid w:val="00CA073D"/>
    <w:rsid w:val="00CA7CE4"/>
    <w:rsid w:val="00CB0266"/>
    <w:rsid w:val="00CB0646"/>
    <w:rsid w:val="00CC1A94"/>
    <w:rsid w:val="00CC697B"/>
    <w:rsid w:val="00CE5A87"/>
    <w:rsid w:val="00CE6C2E"/>
    <w:rsid w:val="00CF1C45"/>
    <w:rsid w:val="00CF5F19"/>
    <w:rsid w:val="00CF7CAF"/>
    <w:rsid w:val="00D02A38"/>
    <w:rsid w:val="00D050E1"/>
    <w:rsid w:val="00D0628A"/>
    <w:rsid w:val="00D21181"/>
    <w:rsid w:val="00D23532"/>
    <w:rsid w:val="00D417B1"/>
    <w:rsid w:val="00D41AA3"/>
    <w:rsid w:val="00D43251"/>
    <w:rsid w:val="00D45E8E"/>
    <w:rsid w:val="00D52454"/>
    <w:rsid w:val="00D535F1"/>
    <w:rsid w:val="00D539E7"/>
    <w:rsid w:val="00D54731"/>
    <w:rsid w:val="00D61A4E"/>
    <w:rsid w:val="00D628E5"/>
    <w:rsid w:val="00D70CBE"/>
    <w:rsid w:val="00D7223C"/>
    <w:rsid w:val="00D72977"/>
    <w:rsid w:val="00D760FA"/>
    <w:rsid w:val="00D8266A"/>
    <w:rsid w:val="00D844E1"/>
    <w:rsid w:val="00D84A99"/>
    <w:rsid w:val="00D86E0D"/>
    <w:rsid w:val="00D948CE"/>
    <w:rsid w:val="00D94CFD"/>
    <w:rsid w:val="00DA1375"/>
    <w:rsid w:val="00DA66CC"/>
    <w:rsid w:val="00DA780A"/>
    <w:rsid w:val="00DB675C"/>
    <w:rsid w:val="00DC7D97"/>
    <w:rsid w:val="00DE2CBF"/>
    <w:rsid w:val="00DE40BC"/>
    <w:rsid w:val="00DE61B6"/>
    <w:rsid w:val="00DF1B08"/>
    <w:rsid w:val="00DF2BA8"/>
    <w:rsid w:val="00DF47D7"/>
    <w:rsid w:val="00DF544C"/>
    <w:rsid w:val="00DF657B"/>
    <w:rsid w:val="00DF6B23"/>
    <w:rsid w:val="00E03564"/>
    <w:rsid w:val="00E04539"/>
    <w:rsid w:val="00E079BD"/>
    <w:rsid w:val="00E118E9"/>
    <w:rsid w:val="00E12A5E"/>
    <w:rsid w:val="00E13DEA"/>
    <w:rsid w:val="00E16A80"/>
    <w:rsid w:val="00E17E63"/>
    <w:rsid w:val="00E222DF"/>
    <w:rsid w:val="00E2333A"/>
    <w:rsid w:val="00E24987"/>
    <w:rsid w:val="00E267D4"/>
    <w:rsid w:val="00E2691A"/>
    <w:rsid w:val="00E361BB"/>
    <w:rsid w:val="00E364E9"/>
    <w:rsid w:val="00E40FAD"/>
    <w:rsid w:val="00E55BA5"/>
    <w:rsid w:val="00E60C34"/>
    <w:rsid w:val="00E652F0"/>
    <w:rsid w:val="00E70126"/>
    <w:rsid w:val="00E76617"/>
    <w:rsid w:val="00E855D4"/>
    <w:rsid w:val="00E95459"/>
    <w:rsid w:val="00EA142A"/>
    <w:rsid w:val="00EA6F0D"/>
    <w:rsid w:val="00EB2CE1"/>
    <w:rsid w:val="00EC36C0"/>
    <w:rsid w:val="00EC3805"/>
    <w:rsid w:val="00EC6371"/>
    <w:rsid w:val="00EC6BC2"/>
    <w:rsid w:val="00ED2585"/>
    <w:rsid w:val="00EE05DC"/>
    <w:rsid w:val="00EE12C4"/>
    <w:rsid w:val="00EF47C2"/>
    <w:rsid w:val="00F123FA"/>
    <w:rsid w:val="00F13525"/>
    <w:rsid w:val="00F152C4"/>
    <w:rsid w:val="00F16F05"/>
    <w:rsid w:val="00F24D6D"/>
    <w:rsid w:val="00F25743"/>
    <w:rsid w:val="00F27EC0"/>
    <w:rsid w:val="00F30E92"/>
    <w:rsid w:val="00F3585F"/>
    <w:rsid w:val="00F36EC2"/>
    <w:rsid w:val="00F41E0E"/>
    <w:rsid w:val="00F428A1"/>
    <w:rsid w:val="00F534D4"/>
    <w:rsid w:val="00F55FA0"/>
    <w:rsid w:val="00F57653"/>
    <w:rsid w:val="00F57C4A"/>
    <w:rsid w:val="00F60D9F"/>
    <w:rsid w:val="00F61765"/>
    <w:rsid w:val="00F65E3A"/>
    <w:rsid w:val="00F720A8"/>
    <w:rsid w:val="00F732C1"/>
    <w:rsid w:val="00F755F6"/>
    <w:rsid w:val="00F772BC"/>
    <w:rsid w:val="00F80D7B"/>
    <w:rsid w:val="00F818DA"/>
    <w:rsid w:val="00F819A4"/>
    <w:rsid w:val="00F82277"/>
    <w:rsid w:val="00F8279A"/>
    <w:rsid w:val="00F86F1B"/>
    <w:rsid w:val="00F86FD0"/>
    <w:rsid w:val="00F87EEE"/>
    <w:rsid w:val="00F950A8"/>
    <w:rsid w:val="00F95EBE"/>
    <w:rsid w:val="00F973D3"/>
    <w:rsid w:val="00FA759A"/>
    <w:rsid w:val="00FB0DD6"/>
    <w:rsid w:val="00FB10ED"/>
    <w:rsid w:val="00FB190E"/>
    <w:rsid w:val="00FB30AB"/>
    <w:rsid w:val="00FB53AA"/>
    <w:rsid w:val="00FB5718"/>
    <w:rsid w:val="00FC140A"/>
    <w:rsid w:val="00FC591C"/>
    <w:rsid w:val="00FD3D0E"/>
    <w:rsid w:val="00FD5298"/>
    <w:rsid w:val="00FD7743"/>
    <w:rsid w:val="00FE0E38"/>
    <w:rsid w:val="00FE0F7F"/>
    <w:rsid w:val="00FF3D5C"/>
    <w:rsid w:val="00FF49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39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eastAsia="Calibri" w:hAnsi="Times New Roman Bold"/>
      <w:b/>
      <w:smallCaps/>
      <w:noProof w:val="0"/>
      <w:color w:val="FFFFFF"/>
      <w:sz w:val="28"/>
      <w:szCs w:val="20"/>
      <w:lang w:val="en-US" w:eastAsia="ro-RO"/>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i/>
      <w:noProof w:val="0"/>
      <w:sz w:val="28"/>
      <w:szCs w:val="20"/>
      <w:lang w:eastAsia="ro-RO"/>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rFonts w:eastAsia="Calibri"/>
      <w:i/>
      <w:noProof w:val="0"/>
      <w:color w:val="000000"/>
      <w:sz w:val="32"/>
      <w:szCs w:val="20"/>
      <w:lang w:val="en-US" w:eastAsia="ro-RO"/>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eastAsia="Calibri" w:hAnsi="Calibri Light"/>
      <w:noProof w:val="0"/>
      <w:color w:val="1F4D78"/>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i/>
      <w:sz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color w:val="000000"/>
      <w:sz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rPr>
  </w:style>
  <w:style w:type="character" w:styleId="Strong">
    <w:name w:val="Strong"/>
    <w:uiPriority w:val="99"/>
    <w:qFormat/>
    <w:rsid w:val="00D43251"/>
    <w:rPr>
      <w:rFonts w:cs="Times New Roman"/>
      <w:b/>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rPr>
      <w:rFonts w:eastAsia="Calibri"/>
      <w:noProof w:val="0"/>
      <w:szCs w:val="2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n Char Char Char"/>
    <w:basedOn w:val="Normal"/>
    <w:link w:val="FootnoteTextChar"/>
    <w:rsid w:val="0056790C"/>
    <w:rPr>
      <w:rFonts w:eastAsia="Calibri"/>
      <w:noProof w:val="0"/>
      <w:sz w:val="20"/>
      <w:szCs w:val="20"/>
      <w:lang w:val="en-US" w:eastAsia="ro-RO"/>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link w:val="FootnoteText"/>
    <w:uiPriority w:val="99"/>
    <w:locked/>
    <w:rsid w:val="0056790C"/>
    <w:rPr>
      <w:rFonts w:ascii="Times New Roman" w:hAnsi="Times New Roman" w:cs="Times New Roman"/>
      <w:sz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rPr>
      <w:rFonts w:eastAsia="Calibri"/>
      <w:szCs w:val="20"/>
      <w:lang w:eastAsia="ro-RO"/>
    </w:rPr>
  </w:style>
  <w:style w:type="character" w:customStyle="1" w:styleId="HeaderChar">
    <w:name w:val="Header Char"/>
    <w:aliases w:val="Char Char"/>
    <w:link w:val="Header"/>
    <w:uiPriority w:val="99"/>
    <w:locked/>
    <w:rsid w:val="00E24987"/>
    <w:rPr>
      <w:rFonts w:ascii="Times New Roman" w:hAnsi="Times New Roman" w:cs="Times New Roman"/>
      <w:noProof/>
      <w:sz w:val="24"/>
      <w:lang w:val="ro-RO"/>
    </w:rPr>
  </w:style>
  <w:style w:type="paragraph" w:styleId="Footer">
    <w:name w:val="footer"/>
    <w:basedOn w:val="Normal"/>
    <w:link w:val="FooterChar"/>
    <w:uiPriority w:val="99"/>
    <w:rsid w:val="00E24987"/>
    <w:pPr>
      <w:tabs>
        <w:tab w:val="center" w:pos="4680"/>
        <w:tab w:val="right" w:pos="9360"/>
      </w:tabs>
    </w:pPr>
    <w:rPr>
      <w:rFonts w:eastAsia="Calibri"/>
      <w:szCs w:val="20"/>
      <w:lang w:eastAsia="ro-RO"/>
    </w:rPr>
  </w:style>
  <w:style w:type="character" w:customStyle="1" w:styleId="FooterChar">
    <w:name w:val="Footer Char"/>
    <w:link w:val="Footer"/>
    <w:uiPriority w:val="99"/>
    <w:locked/>
    <w:rsid w:val="00E24987"/>
    <w:rPr>
      <w:rFonts w:ascii="Times New Roman" w:hAnsi="Times New Roman" w:cs="Times New Roman"/>
      <w:noProof/>
      <w:sz w:val="24"/>
      <w:lang w:val="ro-RO"/>
    </w:rPr>
  </w:style>
  <w:style w:type="character" w:styleId="CommentReference">
    <w:name w:val="annotation reference"/>
    <w:uiPriority w:val="99"/>
    <w:semiHidden/>
    <w:rsid w:val="00746A9C"/>
    <w:rPr>
      <w:rFonts w:cs="Times New Roman"/>
      <w:sz w:val="16"/>
    </w:rPr>
  </w:style>
  <w:style w:type="paragraph" w:styleId="CommentText">
    <w:name w:val="annotation text"/>
    <w:basedOn w:val="Normal"/>
    <w:link w:val="CommentTextChar"/>
    <w:uiPriority w:val="99"/>
    <w:semiHidden/>
    <w:rsid w:val="00746A9C"/>
    <w:rPr>
      <w:rFonts w:eastAsia="Calibri"/>
      <w:sz w:val="20"/>
      <w:szCs w:val="20"/>
      <w:lang w:eastAsia="ro-RO"/>
    </w:rPr>
  </w:style>
  <w:style w:type="character" w:customStyle="1" w:styleId="CommentTextChar">
    <w:name w:val="Comment Text Char"/>
    <w:link w:val="CommentText"/>
    <w:uiPriority w:val="99"/>
    <w:semiHidden/>
    <w:locked/>
    <w:rsid w:val="00746A9C"/>
    <w:rPr>
      <w:rFonts w:ascii="Times New Roman" w:hAnsi="Times New Roman" w:cs="Times New Roman"/>
      <w:noProof/>
      <w:sz w:val="20"/>
      <w:lang w:val="ro-RO"/>
    </w:rPr>
  </w:style>
  <w:style w:type="paragraph" w:styleId="CommentSubject">
    <w:name w:val="annotation subject"/>
    <w:basedOn w:val="CommentText"/>
    <w:next w:val="CommentText"/>
    <w:link w:val="CommentSubjectChar"/>
    <w:uiPriority w:val="99"/>
    <w:semiHidden/>
    <w:rsid w:val="00746A9C"/>
    <w:rPr>
      <w:b/>
    </w:rPr>
  </w:style>
  <w:style w:type="character" w:customStyle="1" w:styleId="CommentSubjectChar">
    <w:name w:val="Comment Subject Char"/>
    <w:link w:val="CommentSubject"/>
    <w:uiPriority w:val="99"/>
    <w:semiHidden/>
    <w:locked/>
    <w:rsid w:val="00746A9C"/>
    <w:rPr>
      <w:rFonts w:ascii="Times New Roman" w:hAnsi="Times New Roman" w:cs="Times New Roman"/>
      <w:b/>
      <w:noProof/>
      <w:sz w:val="20"/>
      <w:lang w:val="ro-RO"/>
    </w:rPr>
  </w:style>
  <w:style w:type="paragraph" w:styleId="BalloonText">
    <w:name w:val="Balloon Text"/>
    <w:basedOn w:val="Normal"/>
    <w:link w:val="BalloonTextChar"/>
    <w:uiPriority w:val="99"/>
    <w:semiHidden/>
    <w:rsid w:val="00746A9C"/>
    <w:rPr>
      <w:rFonts w:ascii="Segoe UI" w:eastAsia="Calibri" w:hAnsi="Segoe UI"/>
      <w:sz w:val="18"/>
      <w:szCs w:val="20"/>
      <w:lang w:eastAsia="ro-RO"/>
    </w:rPr>
  </w:style>
  <w:style w:type="character" w:customStyle="1" w:styleId="BalloonTextChar">
    <w:name w:val="Balloon Text Char"/>
    <w:link w:val="BalloonText"/>
    <w:uiPriority w:val="99"/>
    <w:semiHidden/>
    <w:locked/>
    <w:rsid w:val="00746A9C"/>
    <w:rPr>
      <w:rFonts w:ascii="Segoe UI" w:hAnsi="Segoe UI" w:cs="Times New Roman"/>
      <w:noProof/>
      <w:sz w:val="18"/>
      <w:lang w:val="ro-RO"/>
    </w:rPr>
  </w:style>
  <w:style w:type="paragraph" w:styleId="Revision">
    <w:name w:val="Revision"/>
    <w:hidden/>
    <w:uiPriority w:val="99"/>
    <w:semiHidden/>
    <w:rsid w:val="006A2379"/>
    <w:rPr>
      <w:rFonts w:ascii="Times New Roman" w:eastAsia="Times New Roman" w:hAnsi="Times New Roman"/>
      <w:noProof/>
      <w:sz w:val="24"/>
      <w:szCs w:val="24"/>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uiPriority w:val="99"/>
    <w:locked/>
    <w:rsid w:val="008867F9"/>
    <w:rPr>
      <w:sz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8867F9"/>
    <w:pPr>
      <w:spacing w:after="160" w:line="240" w:lineRule="exact"/>
    </w:pPr>
    <w:rPr>
      <w:rFonts w:ascii="Calibri" w:eastAsia="Calibri" w:hAnsi="Calibri"/>
      <w:noProof w:val="0"/>
      <w:sz w:val="20"/>
      <w:szCs w:val="20"/>
      <w:vertAlign w:val="superscrip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eastAsia="Calibri" w:hAnsi="Times New Roman Bold"/>
      <w:b/>
      <w:smallCaps/>
      <w:noProof w:val="0"/>
      <w:color w:val="FFFFFF"/>
      <w:sz w:val="28"/>
      <w:szCs w:val="20"/>
      <w:lang w:val="en-US" w:eastAsia="ro-RO"/>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i/>
      <w:noProof w:val="0"/>
      <w:sz w:val="28"/>
      <w:szCs w:val="20"/>
      <w:lang w:eastAsia="ro-RO"/>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rFonts w:eastAsia="Calibri"/>
      <w:i/>
      <w:noProof w:val="0"/>
      <w:color w:val="000000"/>
      <w:sz w:val="32"/>
      <w:szCs w:val="20"/>
      <w:lang w:val="en-US" w:eastAsia="ro-RO"/>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eastAsia="Calibri" w:hAnsi="Calibri Light"/>
      <w:noProof w:val="0"/>
      <w:color w:val="1F4D78"/>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i/>
      <w:sz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color w:val="000000"/>
      <w:sz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rPr>
  </w:style>
  <w:style w:type="character" w:styleId="Strong">
    <w:name w:val="Strong"/>
    <w:uiPriority w:val="99"/>
    <w:qFormat/>
    <w:rsid w:val="00D43251"/>
    <w:rPr>
      <w:rFonts w:cs="Times New Roman"/>
      <w:b/>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rPr>
      <w:rFonts w:eastAsia="Calibri"/>
      <w:noProof w:val="0"/>
      <w:szCs w:val="2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n Char Char Char"/>
    <w:basedOn w:val="Normal"/>
    <w:link w:val="FootnoteTextChar"/>
    <w:rsid w:val="0056790C"/>
    <w:rPr>
      <w:rFonts w:eastAsia="Calibri"/>
      <w:noProof w:val="0"/>
      <w:sz w:val="20"/>
      <w:szCs w:val="20"/>
      <w:lang w:val="en-US" w:eastAsia="ro-RO"/>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link w:val="FootnoteText"/>
    <w:uiPriority w:val="99"/>
    <w:locked/>
    <w:rsid w:val="0056790C"/>
    <w:rPr>
      <w:rFonts w:ascii="Times New Roman" w:hAnsi="Times New Roman" w:cs="Times New Roman"/>
      <w:sz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rPr>
      <w:rFonts w:eastAsia="Calibri"/>
      <w:szCs w:val="20"/>
      <w:lang w:eastAsia="ro-RO"/>
    </w:rPr>
  </w:style>
  <w:style w:type="character" w:customStyle="1" w:styleId="HeaderChar">
    <w:name w:val="Header Char"/>
    <w:aliases w:val="Char Char"/>
    <w:link w:val="Header"/>
    <w:uiPriority w:val="99"/>
    <w:locked/>
    <w:rsid w:val="00E24987"/>
    <w:rPr>
      <w:rFonts w:ascii="Times New Roman" w:hAnsi="Times New Roman" w:cs="Times New Roman"/>
      <w:noProof/>
      <w:sz w:val="24"/>
      <w:lang w:val="ro-RO"/>
    </w:rPr>
  </w:style>
  <w:style w:type="paragraph" w:styleId="Footer">
    <w:name w:val="footer"/>
    <w:basedOn w:val="Normal"/>
    <w:link w:val="FooterChar"/>
    <w:uiPriority w:val="99"/>
    <w:rsid w:val="00E24987"/>
    <w:pPr>
      <w:tabs>
        <w:tab w:val="center" w:pos="4680"/>
        <w:tab w:val="right" w:pos="9360"/>
      </w:tabs>
    </w:pPr>
    <w:rPr>
      <w:rFonts w:eastAsia="Calibri"/>
      <w:szCs w:val="20"/>
      <w:lang w:eastAsia="ro-RO"/>
    </w:rPr>
  </w:style>
  <w:style w:type="character" w:customStyle="1" w:styleId="FooterChar">
    <w:name w:val="Footer Char"/>
    <w:link w:val="Footer"/>
    <w:uiPriority w:val="99"/>
    <w:locked/>
    <w:rsid w:val="00E24987"/>
    <w:rPr>
      <w:rFonts w:ascii="Times New Roman" w:hAnsi="Times New Roman" w:cs="Times New Roman"/>
      <w:noProof/>
      <w:sz w:val="24"/>
      <w:lang w:val="ro-RO"/>
    </w:rPr>
  </w:style>
  <w:style w:type="character" w:styleId="CommentReference">
    <w:name w:val="annotation reference"/>
    <w:uiPriority w:val="99"/>
    <w:semiHidden/>
    <w:rsid w:val="00746A9C"/>
    <w:rPr>
      <w:rFonts w:cs="Times New Roman"/>
      <w:sz w:val="16"/>
    </w:rPr>
  </w:style>
  <w:style w:type="paragraph" w:styleId="CommentText">
    <w:name w:val="annotation text"/>
    <w:basedOn w:val="Normal"/>
    <w:link w:val="CommentTextChar"/>
    <w:uiPriority w:val="99"/>
    <w:semiHidden/>
    <w:rsid w:val="00746A9C"/>
    <w:rPr>
      <w:rFonts w:eastAsia="Calibri"/>
      <w:sz w:val="20"/>
      <w:szCs w:val="20"/>
      <w:lang w:eastAsia="ro-RO"/>
    </w:rPr>
  </w:style>
  <w:style w:type="character" w:customStyle="1" w:styleId="CommentTextChar">
    <w:name w:val="Comment Text Char"/>
    <w:link w:val="CommentText"/>
    <w:uiPriority w:val="99"/>
    <w:semiHidden/>
    <w:locked/>
    <w:rsid w:val="00746A9C"/>
    <w:rPr>
      <w:rFonts w:ascii="Times New Roman" w:hAnsi="Times New Roman" w:cs="Times New Roman"/>
      <w:noProof/>
      <w:sz w:val="20"/>
      <w:lang w:val="ro-RO"/>
    </w:rPr>
  </w:style>
  <w:style w:type="paragraph" w:styleId="CommentSubject">
    <w:name w:val="annotation subject"/>
    <w:basedOn w:val="CommentText"/>
    <w:next w:val="CommentText"/>
    <w:link w:val="CommentSubjectChar"/>
    <w:uiPriority w:val="99"/>
    <w:semiHidden/>
    <w:rsid w:val="00746A9C"/>
    <w:rPr>
      <w:b/>
    </w:rPr>
  </w:style>
  <w:style w:type="character" w:customStyle="1" w:styleId="CommentSubjectChar">
    <w:name w:val="Comment Subject Char"/>
    <w:link w:val="CommentSubject"/>
    <w:uiPriority w:val="99"/>
    <w:semiHidden/>
    <w:locked/>
    <w:rsid w:val="00746A9C"/>
    <w:rPr>
      <w:rFonts w:ascii="Times New Roman" w:hAnsi="Times New Roman" w:cs="Times New Roman"/>
      <w:b/>
      <w:noProof/>
      <w:sz w:val="20"/>
      <w:lang w:val="ro-RO"/>
    </w:rPr>
  </w:style>
  <w:style w:type="paragraph" w:styleId="BalloonText">
    <w:name w:val="Balloon Text"/>
    <w:basedOn w:val="Normal"/>
    <w:link w:val="BalloonTextChar"/>
    <w:uiPriority w:val="99"/>
    <w:semiHidden/>
    <w:rsid w:val="00746A9C"/>
    <w:rPr>
      <w:rFonts w:ascii="Segoe UI" w:eastAsia="Calibri" w:hAnsi="Segoe UI"/>
      <w:sz w:val="18"/>
      <w:szCs w:val="20"/>
      <w:lang w:eastAsia="ro-RO"/>
    </w:rPr>
  </w:style>
  <w:style w:type="character" w:customStyle="1" w:styleId="BalloonTextChar">
    <w:name w:val="Balloon Text Char"/>
    <w:link w:val="BalloonText"/>
    <w:uiPriority w:val="99"/>
    <w:semiHidden/>
    <w:locked/>
    <w:rsid w:val="00746A9C"/>
    <w:rPr>
      <w:rFonts w:ascii="Segoe UI" w:hAnsi="Segoe UI" w:cs="Times New Roman"/>
      <w:noProof/>
      <w:sz w:val="18"/>
      <w:lang w:val="ro-RO"/>
    </w:rPr>
  </w:style>
  <w:style w:type="paragraph" w:styleId="Revision">
    <w:name w:val="Revision"/>
    <w:hidden/>
    <w:uiPriority w:val="99"/>
    <w:semiHidden/>
    <w:rsid w:val="006A2379"/>
    <w:rPr>
      <w:rFonts w:ascii="Times New Roman" w:eastAsia="Times New Roman" w:hAnsi="Times New Roman"/>
      <w:noProof/>
      <w:sz w:val="24"/>
      <w:szCs w:val="24"/>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uiPriority w:val="99"/>
    <w:locked/>
    <w:rsid w:val="008867F9"/>
    <w:rPr>
      <w:sz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8867F9"/>
    <w:pPr>
      <w:spacing w:after="160" w:line="240" w:lineRule="exact"/>
    </w:pPr>
    <w:rPr>
      <w:rFonts w:ascii="Calibri" w:eastAsia="Calibri" w:hAnsi="Calibri"/>
      <w:noProof w:val="0"/>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067715">
      <w:marLeft w:val="0"/>
      <w:marRight w:val="0"/>
      <w:marTop w:val="0"/>
      <w:marBottom w:val="0"/>
      <w:divBdr>
        <w:top w:val="none" w:sz="0" w:space="0" w:color="auto"/>
        <w:left w:val="none" w:sz="0" w:space="0" w:color="auto"/>
        <w:bottom w:val="none" w:sz="0" w:space="0" w:color="auto"/>
        <w:right w:val="none" w:sz="0" w:space="0" w:color="auto"/>
      </w:divBdr>
    </w:div>
    <w:div w:id="1407067716">
      <w:marLeft w:val="0"/>
      <w:marRight w:val="0"/>
      <w:marTop w:val="0"/>
      <w:marBottom w:val="0"/>
      <w:divBdr>
        <w:top w:val="none" w:sz="0" w:space="0" w:color="auto"/>
        <w:left w:val="none" w:sz="0" w:space="0" w:color="auto"/>
        <w:bottom w:val="none" w:sz="0" w:space="0" w:color="auto"/>
        <w:right w:val="none" w:sz="0" w:space="0" w:color="auto"/>
      </w:divBdr>
    </w:div>
    <w:div w:id="1407067717">
      <w:marLeft w:val="0"/>
      <w:marRight w:val="0"/>
      <w:marTop w:val="0"/>
      <w:marBottom w:val="0"/>
      <w:divBdr>
        <w:top w:val="none" w:sz="0" w:space="0" w:color="auto"/>
        <w:left w:val="none" w:sz="0" w:space="0" w:color="auto"/>
        <w:bottom w:val="none" w:sz="0" w:space="0" w:color="auto"/>
        <w:right w:val="none" w:sz="0" w:space="0" w:color="auto"/>
      </w:divBdr>
    </w:div>
    <w:div w:id="1407067718">
      <w:marLeft w:val="0"/>
      <w:marRight w:val="0"/>
      <w:marTop w:val="0"/>
      <w:marBottom w:val="0"/>
      <w:divBdr>
        <w:top w:val="none" w:sz="0" w:space="0" w:color="auto"/>
        <w:left w:val="none" w:sz="0" w:space="0" w:color="auto"/>
        <w:bottom w:val="none" w:sz="0" w:space="0" w:color="auto"/>
        <w:right w:val="none" w:sz="0" w:space="0" w:color="auto"/>
      </w:divBdr>
    </w:div>
    <w:div w:id="1407067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7306D-2528-4836-88A2-90DCB15C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13</Pages>
  <Words>6228</Words>
  <Characters>35500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Anexa 3</vt:lpstr>
    </vt:vector>
  </TitlesOfParts>
  <Company/>
  <LinksUpToDate>false</LinksUpToDate>
  <CharactersWithSpaces>41645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Delia Ionica</dc:creator>
  <cp:lastModifiedBy>Delia Ionica</cp:lastModifiedBy>
  <cp:revision>19</cp:revision>
  <cp:lastPrinted>2017-07-06T09:07:00Z</cp:lastPrinted>
  <dcterms:created xsi:type="dcterms:W3CDTF">2017-07-06T08:27:00Z</dcterms:created>
  <dcterms:modified xsi:type="dcterms:W3CDTF">2017-07-31T21:56:00Z</dcterms:modified>
</cp:coreProperties>
</file>